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5E8" w:rsidRPr="00DD2687" w:rsidRDefault="001F15E8" w:rsidP="001F15E8">
      <w:pPr>
        <w:pBdr>
          <w:top w:val="single" w:sz="6" w:space="1" w:color="auto"/>
          <w:left w:val="single" w:sz="6" w:space="4" w:color="auto"/>
          <w:bottom w:val="single" w:sz="6" w:space="1" w:color="auto"/>
          <w:right w:val="single" w:sz="6" w:space="4" w:color="auto"/>
        </w:pBdr>
        <w:jc w:val="center"/>
        <w:rPr>
          <w:b/>
          <w:sz w:val="22"/>
          <w:szCs w:val="22"/>
        </w:rPr>
      </w:pPr>
      <w:bookmarkStart w:id="0" w:name="_GoBack"/>
      <w:bookmarkEnd w:id="0"/>
    </w:p>
    <w:p w:rsidR="001F15E8" w:rsidRPr="00DD2687" w:rsidRDefault="009124EE" w:rsidP="001F15E8">
      <w:pPr>
        <w:pBdr>
          <w:top w:val="single" w:sz="6" w:space="1" w:color="auto"/>
          <w:left w:val="single" w:sz="6" w:space="4" w:color="auto"/>
          <w:bottom w:val="single" w:sz="6" w:space="1" w:color="auto"/>
          <w:right w:val="single" w:sz="6" w:space="4" w:color="auto"/>
        </w:pBdr>
        <w:rPr>
          <w:b/>
          <w:sz w:val="22"/>
          <w:szCs w:val="22"/>
        </w:rPr>
      </w:pPr>
      <w:r>
        <w:rPr>
          <w:rFonts w:ascii="Arial Narrow" w:hAnsi="Arial Narrow"/>
          <w:noProof/>
          <w:sz w:val="36"/>
          <w:szCs w:val="36"/>
        </w:rPr>
        <w:drawing>
          <wp:inline distT="0" distB="0" distL="0" distR="0">
            <wp:extent cx="2324100" cy="400050"/>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324100" cy="400050"/>
                    </a:xfrm>
                    <a:prstGeom prst="rect">
                      <a:avLst/>
                    </a:prstGeom>
                    <a:solidFill>
                      <a:srgbClr val="339966"/>
                    </a:solidFill>
                    <a:ln w="9525">
                      <a:noFill/>
                      <a:miter lim="800000"/>
                      <a:headEnd/>
                      <a:tailEnd/>
                    </a:ln>
                  </pic:spPr>
                </pic:pic>
              </a:graphicData>
            </a:graphic>
          </wp:inline>
        </w:drawing>
      </w:r>
      <w:r>
        <w:rPr>
          <w:noProof/>
        </w:rPr>
        <w:drawing>
          <wp:anchor distT="0" distB="0" distL="114300" distR="114300" simplePos="0" relativeHeight="251658240" behindDoc="0" locked="0" layoutInCell="1" allowOverlap="1">
            <wp:simplePos x="0" y="0"/>
            <wp:positionH relativeFrom="column">
              <wp:posOffset>4572000</wp:posOffset>
            </wp:positionH>
            <wp:positionV relativeFrom="paragraph">
              <wp:posOffset>45720</wp:posOffset>
            </wp:positionV>
            <wp:extent cx="1028700" cy="680085"/>
            <wp:effectExtent l="19050" t="0" r="0" b="0"/>
            <wp:wrapNone/>
            <wp:docPr id="5" name="Obrázok 5" descr="http://www.economy.gov.sk/photos/europskaunia/Europe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conomy.gov.sk/photos/europskaunia/EuropeFlag.jpg"/>
                    <pic:cNvPicPr>
                      <a:picLocks noChangeAspect="1" noChangeArrowheads="1"/>
                    </pic:cNvPicPr>
                  </pic:nvPicPr>
                  <pic:blipFill>
                    <a:blip r:embed="rId10" r:link="rId11" cstate="print"/>
                    <a:srcRect/>
                    <a:stretch>
                      <a:fillRect/>
                    </a:stretch>
                  </pic:blipFill>
                  <pic:spPr bwMode="auto">
                    <a:xfrm>
                      <a:off x="0" y="0"/>
                      <a:ext cx="1028700" cy="680085"/>
                    </a:xfrm>
                    <a:prstGeom prst="rect">
                      <a:avLst/>
                    </a:prstGeom>
                    <a:noFill/>
                    <a:ln w="9525">
                      <a:noFill/>
                      <a:miter lim="800000"/>
                      <a:headEnd/>
                      <a:tailEnd/>
                    </a:ln>
                  </pic:spPr>
                </pic:pic>
              </a:graphicData>
            </a:graphic>
          </wp:anchor>
        </w:drawing>
      </w:r>
      <w:r w:rsidR="001F15E8">
        <w:rPr>
          <w:rFonts w:ascii="Arial Narrow" w:hAnsi="Arial Narrow"/>
          <w:sz w:val="36"/>
          <w:szCs w:val="36"/>
        </w:rPr>
        <w:t xml:space="preserve">    </w:t>
      </w:r>
      <w:r w:rsidR="001F15E8">
        <w:rPr>
          <w:color w:val="000000"/>
        </w:rPr>
        <w:t xml:space="preserve">    </w:t>
      </w:r>
      <w:r>
        <w:rPr>
          <w:noProof/>
          <w:color w:val="000000"/>
        </w:rPr>
        <w:drawing>
          <wp:inline distT="0" distB="0" distL="0" distR="0">
            <wp:extent cx="628650" cy="762000"/>
            <wp:effectExtent l="19050" t="0" r="0" b="0"/>
            <wp:docPr id="2" name="Obrázok 2" descr="znak SR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SR cmyk tif"/>
                    <pic:cNvPicPr>
                      <a:picLocks noChangeAspect="1" noChangeArrowheads="1"/>
                    </pic:cNvPicPr>
                  </pic:nvPicPr>
                  <pic:blipFill>
                    <a:blip r:embed="rId12" cstate="print"/>
                    <a:srcRect/>
                    <a:stretch>
                      <a:fillRect/>
                    </a:stretch>
                  </pic:blipFill>
                  <pic:spPr bwMode="auto">
                    <a:xfrm>
                      <a:off x="0" y="0"/>
                      <a:ext cx="628650" cy="762000"/>
                    </a:xfrm>
                    <a:prstGeom prst="rect">
                      <a:avLst/>
                    </a:prstGeom>
                    <a:noFill/>
                    <a:ln w="9525">
                      <a:noFill/>
                      <a:miter lim="800000"/>
                      <a:headEnd/>
                      <a:tailEnd/>
                    </a:ln>
                  </pic:spPr>
                </pic:pic>
              </a:graphicData>
            </a:graphic>
          </wp:inline>
        </w:drawing>
      </w:r>
    </w:p>
    <w:p w:rsidR="001F15E8" w:rsidRPr="00DD2687" w:rsidRDefault="001F15E8" w:rsidP="001F15E8">
      <w:pPr>
        <w:jc w:val="center"/>
        <w:rPr>
          <w:b/>
          <w:sz w:val="22"/>
          <w:szCs w:val="22"/>
        </w:rPr>
      </w:pPr>
    </w:p>
    <w:p w:rsidR="001F15E8" w:rsidRDefault="001F15E8" w:rsidP="001F15E8">
      <w:pPr>
        <w:pStyle w:val="Hlavika"/>
        <w:jc w:val="center"/>
        <w:rPr>
          <w:b/>
          <w:smallCaps/>
          <w:szCs w:val="20"/>
        </w:rPr>
      </w:pPr>
      <w:r w:rsidRPr="00DD2687">
        <w:rPr>
          <w:b/>
          <w:smallCaps/>
          <w:szCs w:val="20"/>
        </w:rPr>
        <w:t>Ministerstvo</w:t>
      </w:r>
      <w:r>
        <w:rPr>
          <w:b/>
          <w:smallCaps/>
          <w:szCs w:val="20"/>
        </w:rPr>
        <w:t xml:space="preserve">  životného prostredia  </w:t>
      </w:r>
      <w:r w:rsidRPr="00DD2687">
        <w:rPr>
          <w:b/>
          <w:smallCaps/>
          <w:szCs w:val="20"/>
        </w:rPr>
        <w:t>slovenskej republiky</w:t>
      </w:r>
    </w:p>
    <w:p w:rsidR="001F15E8" w:rsidRPr="00E85E31" w:rsidRDefault="001F15E8" w:rsidP="001F15E8">
      <w:pPr>
        <w:pStyle w:val="Hlavika"/>
        <w:jc w:val="center"/>
        <w:rPr>
          <w:b/>
          <w:smallCaps/>
          <w:sz w:val="22"/>
          <w:szCs w:val="22"/>
        </w:rPr>
      </w:pPr>
      <w:r w:rsidRPr="00E85E31">
        <w:rPr>
          <w:b/>
          <w:smallCaps/>
          <w:sz w:val="22"/>
          <w:szCs w:val="22"/>
        </w:rPr>
        <w:t>riadiaci orgán pre Operačný Program životné prostredie</w:t>
      </w:r>
    </w:p>
    <w:p w:rsidR="001F15E8" w:rsidRPr="00E85E31" w:rsidRDefault="001F15E8" w:rsidP="001F15E8">
      <w:pPr>
        <w:jc w:val="center"/>
        <w:outlineLvl w:val="0"/>
        <w:rPr>
          <w:b/>
          <w:sz w:val="22"/>
          <w:szCs w:val="22"/>
        </w:rPr>
      </w:pPr>
      <w:r w:rsidRPr="00E85E31">
        <w:rPr>
          <w:b/>
          <w:szCs w:val="20"/>
        </w:rPr>
        <w:t>Námestie Ľ. Štúra 1, 812 35 Bratislava</w:t>
      </w:r>
    </w:p>
    <w:p w:rsidR="001F15E8" w:rsidRPr="00DD2687" w:rsidRDefault="004C6443" w:rsidP="001F15E8">
      <w:pPr>
        <w:rPr>
          <w:sz w:val="22"/>
          <w:szCs w:val="22"/>
        </w:rPr>
      </w:pPr>
      <w:r>
        <w:rPr>
          <w:b/>
          <w:noProof/>
          <w:sz w:val="22"/>
          <w:szCs w:val="22"/>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66675</wp:posOffset>
                </wp:positionV>
                <wp:extent cx="5486400" cy="0"/>
                <wp:effectExtent l="9525" t="9525" r="9525" b="952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5pt" to="6in,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Cp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E0n8/y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"/>
            </w:pict>
          </mc:Fallback>
        </mc:AlternateContent>
      </w:r>
    </w:p>
    <w:p w:rsidR="001F15E8" w:rsidRDefault="001F15E8" w:rsidP="001F15E8">
      <w:pPr>
        <w:rPr>
          <w:sz w:val="22"/>
          <w:szCs w:val="22"/>
        </w:rPr>
      </w:pPr>
    </w:p>
    <w:p w:rsidR="001F15E8" w:rsidRPr="006D1B43" w:rsidRDefault="001F15E8" w:rsidP="001F15E8">
      <w:pPr>
        <w:rPr>
          <w:sz w:val="22"/>
          <w:szCs w:val="22"/>
        </w:rPr>
      </w:pPr>
    </w:p>
    <w:p w:rsidR="001F15E8" w:rsidRPr="006D1B43" w:rsidRDefault="001F15E8" w:rsidP="001F15E8">
      <w:pPr>
        <w:jc w:val="center"/>
        <w:outlineLvl w:val="0"/>
        <w:rPr>
          <w:b/>
          <w:bCs/>
          <w:spacing w:val="40"/>
          <w:sz w:val="22"/>
          <w:szCs w:val="22"/>
        </w:rPr>
      </w:pPr>
      <w:r w:rsidRPr="006D1B43">
        <w:rPr>
          <w:b/>
          <w:bCs/>
          <w:spacing w:val="40"/>
          <w:sz w:val="22"/>
          <w:szCs w:val="22"/>
        </w:rPr>
        <w:t>ROZHODNUTIE</w:t>
      </w:r>
    </w:p>
    <w:p w:rsidR="001F15E8" w:rsidRDefault="001F15E8" w:rsidP="001F15E8">
      <w:pPr>
        <w:jc w:val="center"/>
        <w:rPr>
          <w:b/>
          <w:bCs/>
          <w:sz w:val="22"/>
          <w:szCs w:val="22"/>
        </w:rPr>
      </w:pPr>
      <w:r w:rsidRPr="006D1B43">
        <w:rPr>
          <w:b/>
          <w:bCs/>
          <w:spacing w:val="40"/>
          <w:sz w:val="22"/>
          <w:szCs w:val="22"/>
        </w:rPr>
        <w:br/>
      </w:r>
      <w:r w:rsidRPr="006D1B43">
        <w:rPr>
          <w:b/>
          <w:bCs/>
          <w:sz w:val="22"/>
          <w:szCs w:val="22"/>
        </w:rPr>
        <w:t>O SCHVÁLENÍ ŽIADOSTI O NENÁVRATNÝ FINANČNÝ PRÍSPEVOK</w:t>
      </w:r>
    </w:p>
    <w:p w:rsidR="001F15E8" w:rsidRDefault="001F15E8" w:rsidP="001F15E8">
      <w:pPr>
        <w:jc w:val="center"/>
        <w:rPr>
          <w:b/>
          <w:bCs/>
          <w:sz w:val="22"/>
          <w:szCs w:val="22"/>
        </w:rPr>
      </w:pPr>
    </w:p>
    <w:p w:rsidR="001F15E8" w:rsidRPr="00E72BD2" w:rsidRDefault="001F15E8" w:rsidP="001F15E8">
      <w:pPr>
        <w:jc w:val="center"/>
        <w:rPr>
          <w:b/>
          <w:bCs/>
        </w:rPr>
      </w:pPr>
      <w:r w:rsidRPr="00E72BD2">
        <w:rPr>
          <w:b/>
          <w:bCs/>
        </w:rPr>
        <w:t>z Operačn</w:t>
      </w:r>
      <w:r>
        <w:rPr>
          <w:b/>
          <w:bCs/>
        </w:rPr>
        <w:t>ého programu Životné prostredie</w:t>
      </w:r>
      <w:r w:rsidRPr="00E72BD2">
        <w:rPr>
          <w:b/>
          <w:bCs/>
        </w:rPr>
        <w:t xml:space="preserve">, </w:t>
      </w:r>
    </w:p>
    <w:p w:rsidR="001F15E8" w:rsidRPr="00E72BD2" w:rsidRDefault="001F15E8" w:rsidP="001F15E8">
      <w:pPr>
        <w:jc w:val="center"/>
        <w:rPr>
          <w:b/>
          <w:bCs/>
        </w:rPr>
      </w:pPr>
      <w:r w:rsidRPr="00E72BD2">
        <w:rPr>
          <w:b/>
          <w:bCs/>
        </w:rPr>
        <w:t>Pr</w:t>
      </w:r>
      <w:r>
        <w:rPr>
          <w:b/>
          <w:bCs/>
        </w:rPr>
        <w:t>ioritná os č. ...................</w:t>
      </w:r>
      <w:r w:rsidRPr="00E72BD2">
        <w:rPr>
          <w:b/>
          <w:bCs/>
        </w:rPr>
        <w:t xml:space="preserve"> </w:t>
      </w:r>
    </w:p>
    <w:p w:rsidR="001F15E8" w:rsidRPr="000C7FE6" w:rsidRDefault="001F15E8" w:rsidP="001F15E8">
      <w:pPr>
        <w:spacing w:after="120"/>
        <w:jc w:val="both"/>
      </w:pPr>
    </w:p>
    <w:p w:rsidR="001F15E8" w:rsidRDefault="001F15E8" w:rsidP="001F15E8">
      <w:pPr>
        <w:spacing w:after="120"/>
        <w:jc w:val="both"/>
      </w:pPr>
      <w:r w:rsidRPr="00432A2B">
        <w:t>Štatutárny orgán Riadiaceho orgánu</w:t>
      </w:r>
      <w:r>
        <w:t xml:space="preserve"> pre Operačný program Životné prostredie na základe žiadosti o nenávratný finančný príspevok (ďalej len „žiadosť“): </w:t>
      </w:r>
    </w:p>
    <w:p w:rsidR="001F15E8" w:rsidRDefault="001F15E8" w:rsidP="001F15E8">
      <w:pPr>
        <w:jc w:val="both"/>
        <w:rPr>
          <w:sz w:val="22"/>
          <w:szCs w:val="22"/>
        </w:rPr>
      </w:pPr>
    </w:p>
    <w:p w:rsidR="001F15E8" w:rsidRPr="000C7FE6" w:rsidRDefault="001F15E8" w:rsidP="001F15E8">
      <w:pPr>
        <w:tabs>
          <w:tab w:val="left" w:pos="2880"/>
        </w:tabs>
        <w:ind w:left="2832" w:hanging="2832"/>
        <w:jc w:val="both"/>
      </w:pPr>
      <w:r>
        <w:t>žiadosť</w:t>
      </w:r>
      <w:r w:rsidRPr="000C7FE6">
        <w:t xml:space="preserve"> s názvom:</w:t>
      </w:r>
      <w:r w:rsidRPr="000C7FE6">
        <w:tab/>
      </w:r>
    </w:p>
    <w:p w:rsidR="001F15E8" w:rsidRPr="000C7FE6" w:rsidRDefault="001F15E8" w:rsidP="001F15E8">
      <w:pPr>
        <w:tabs>
          <w:tab w:val="left" w:pos="2880"/>
        </w:tabs>
        <w:ind w:left="2832" w:hanging="2832"/>
        <w:jc w:val="both"/>
      </w:pPr>
    </w:p>
    <w:p w:rsidR="001F15E8" w:rsidRPr="000C7FE6" w:rsidRDefault="001F15E8" w:rsidP="001F15E8">
      <w:pPr>
        <w:tabs>
          <w:tab w:val="left" w:pos="2880"/>
        </w:tabs>
        <w:ind w:left="2832" w:hanging="2832"/>
        <w:jc w:val="both"/>
        <w:rPr>
          <w:b/>
        </w:rPr>
      </w:pPr>
      <w:r w:rsidRPr="000C7FE6">
        <w:t>žiadateľa:</w:t>
      </w:r>
      <w:r w:rsidRPr="000C7FE6">
        <w:tab/>
      </w:r>
    </w:p>
    <w:p w:rsidR="001F15E8" w:rsidRPr="000C7FE6" w:rsidRDefault="001F15E8" w:rsidP="001F15E8">
      <w:pPr>
        <w:tabs>
          <w:tab w:val="left" w:pos="2880"/>
        </w:tabs>
        <w:ind w:left="2832" w:hanging="2832"/>
        <w:jc w:val="both"/>
      </w:pPr>
    </w:p>
    <w:p w:rsidR="001F15E8" w:rsidRPr="000C7FE6" w:rsidRDefault="001F15E8" w:rsidP="001F15E8">
      <w:pPr>
        <w:tabs>
          <w:tab w:val="left" w:pos="2880"/>
        </w:tabs>
        <w:ind w:left="2832" w:hanging="2832"/>
        <w:jc w:val="both"/>
        <w:rPr>
          <w:b/>
        </w:rPr>
      </w:pPr>
      <w:r>
        <w:t>s</w:t>
      </w:r>
      <w:r w:rsidRPr="000C7FE6">
        <w:t> kódom ITMS:</w:t>
      </w:r>
      <w:r w:rsidRPr="000C7FE6">
        <w:tab/>
      </w:r>
    </w:p>
    <w:p w:rsidR="001F15E8" w:rsidRDefault="001F15E8" w:rsidP="001F15E8">
      <w:pPr>
        <w:rPr>
          <w:b/>
          <w:bCs/>
          <w:sz w:val="22"/>
          <w:szCs w:val="22"/>
        </w:rPr>
      </w:pPr>
    </w:p>
    <w:p w:rsidR="001F15E8" w:rsidRPr="006D1B43" w:rsidRDefault="001F15E8" w:rsidP="001F15E8">
      <w:pPr>
        <w:rPr>
          <w:b/>
          <w:bCs/>
          <w:sz w:val="22"/>
          <w:szCs w:val="22"/>
        </w:rPr>
      </w:pPr>
    </w:p>
    <w:p w:rsidR="001F15E8" w:rsidRDefault="001F15E8" w:rsidP="001F15E8">
      <w:pPr>
        <w:jc w:val="both"/>
      </w:pPr>
      <w:r>
        <w:t>v súlade s § 14 a </w:t>
      </w:r>
      <w:proofErr w:type="spellStart"/>
      <w:r>
        <w:t>nasl</w:t>
      </w:r>
      <w:proofErr w:type="spellEnd"/>
      <w:r>
        <w:t xml:space="preserve">. zákona č. 528/2008 </w:t>
      </w:r>
      <w:proofErr w:type="spellStart"/>
      <w:r>
        <w:t>Z.z</w:t>
      </w:r>
      <w:proofErr w:type="spellEnd"/>
      <w:r>
        <w:t>. o pomoci a podpore poskytovanej z fondov Európskeho spoločenstva  v znení neskorších predpisov (ďalej len „zákon“) rozhodol tak, že uvedenú žiadosť</w:t>
      </w:r>
    </w:p>
    <w:p w:rsidR="001F15E8" w:rsidRDefault="001F15E8" w:rsidP="001F15E8">
      <w:pPr>
        <w:rPr>
          <w:b/>
          <w:bCs/>
          <w:sz w:val="22"/>
          <w:szCs w:val="22"/>
        </w:rPr>
      </w:pPr>
    </w:p>
    <w:p w:rsidR="00515827" w:rsidRPr="006D1B43" w:rsidRDefault="00515827" w:rsidP="001F15E8">
      <w:pPr>
        <w:rPr>
          <w:b/>
          <w:bCs/>
          <w:sz w:val="22"/>
          <w:szCs w:val="22"/>
        </w:rPr>
      </w:pPr>
    </w:p>
    <w:p w:rsidR="001F15E8" w:rsidRPr="0094524D" w:rsidRDefault="001F15E8" w:rsidP="001F15E8">
      <w:pPr>
        <w:jc w:val="center"/>
        <w:rPr>
          <w:b/>
          <w:bCs/>
          <w:sz w:val="28"/>
          <w:szCs w:val="28"/>
        </w:rPr>
      </w:pPr>
      <w:r>
        <w:rPr>
          <w:b/>
          <w:bCs/>
          <w:sz w:val="28"/>
          <w:szCs w:val="28"/>
        </w:rPr>
        <w:t>schvaľuje.</w:t>
      </w:r>
    </w:p>
    <w:p w:rsidR="001F15E8" w:rsidRDefault="001F15E8" w:rsidP="001F15E8">
      <w:pPr>
        <w:spacing w:after="120"/>
      </w:pPr>
    </w:p>
    <w:p w:rsidR="00515827" w:rsidRPr="000C7FE6" w:rsidRDefault="00515827" w:rsidP="001F15E8">
      <w:pPr>
        <w:spacing w:after="120"/>
      </w:pPr>
    </w:p>
    <w:p w:rsidR="001F15E8" w:rsidRPr="000C7FE6" w:rsidRDefault="001F15E8" w:rsidP="001F15E8">
      <w:pPr>
        <w:spacing w:after="120"/>
        <w:jc w:val="both"/>
      </w:pPr>
      <w:r w:rsidRPr="000C7FE6">
        <w:t xml:space="preserve">Schválená výška nenávratného finančného príspevku je najviac </w:t>
      </w:r>
      <w:r>
        <w:t xml:space="preserve">................. </w:t>
      </w:r>
      <w:r w:rsidRPr="000C7FE6">
        <w:rPr>
          <w:b/>
        </w:rPr>
        <w:t>EUR</w:t>
      </w:r>
      <w:r w:rsidRPr="000C7FE6">
        <w:t xml:space="preserve"> (slovom: </w:t>
      </w:r>
      <w:r>
        <w:t>.......</w:t>
      </w:r>
      <w:r w:rsidRPr="000C7FE6">
        <w:t>).  Celkové oprávnené výdavky boli schválené vo výške</w:t>
      </w:r>
      <w:r>
        <w:t xml:space="preserve"> ....................</w:t>
      </w:r>
      <w:r w:rsidRPr="000C7FE6">
        <w:t xml:space="preserve">  EUR (slovom: </w:t>
      </w:r>
      <w:r>
        <w:t>..........</w:t>
      </w:r>
      <w:r w:rsidRPr="000C7FE6">
        <w:t xml:space="preserve">). </w:t>
      </w:r>
    </w:p>
    <w:p w:rsidR="001F15E8" w:rsidRPr="000C7FE6" w:rsidRDefault="001F15E8" w:rsidP="001F15E8">
      <w:pPr>
        <w:spacing w:after="120"/>
        <w:jc w:val="both"/>
        <w:rPr>
          <w:b/>
        </w:rPr>
      </w:pPr>
    </w:p>
    <w:p w:rsidR="001F15E8" w:rsidRDefault="001F15E8" w:rsidP="001F15E8">
      <w:pPr>
        <w:pStyle w:val="Textkomentra"/>
        <w:jc w:val="both"/>
        <w:rPr>
          <w:sz w:val="24"/>
          <w:szCs w:val="24"/>
        </w:rPr>
      </w:pPr>
      <w:r w:rsidRPr="000C7FE6">
        <w:rPr>
          <w:b/>
          <w:sz w:val="24"/>
          <w:szCs w:val="24"/>
        </w:rPr>
        <w:t xml:space="preserve">O d ô v o d n e n i e:  </w:t>
      </w:r>
      <w:r w:rsidRPr="000C7FE6">
        <w:rPr>
          <w:sz w:val="24"/>
          <w:szCs w:val="24"/>
        </w:rPr>
        <w:t xml:space="preserve">Ministerstvo životného prostredia Slovenskej republiky ako riadiaci orgán </w:t>
      </w:r>
      <w:r>
        <w:rPr>
          <w:sz w:val="24"/>
          <w:szCs w:val="24"/>
        </w:rPr>
        <w:t xml:space="preserve">pre Operačný program Životné prostredie (ďalej len „riadiaci orgán“) </w:t>
      </w:r>
      <w:r w:rsidRPr="000C7FE6">
        <w:rPr>
          <w:sz w:val="24"/>
          <w:szCs w:val="24"/>
        </w:rPr>
        <w:t xml:space="preserve">vydalo dňa </w:t>
      </w:r>
      <w:r>
        <w:rPr>
          <w:sz w:val="24"/>
          <w:szCs w:val="24"/>
        </w:rPr>
        <w:t>..............</w:t>
      </w:r>
      <w:r w:rsidRPr="000C7FE6">
        <w:rPr>
          <w:sz w:val="24"/>
          <w:szCs w:val="24"/>
        </w:rPr>
        <w:t xml:space="preserve">písomné vyzvanie na predkladanie žiadostí o nenávratný finančný príspevok v rámci prioritnej osi č. </w:t>
      </w:r>
      <w:r>
        <w:rPr>
          <w:sz w:val="24"/>
          <w:szCs w:val="24"/>
        </w:rPr>
        <w:t xml:space="preserve">.................., kód písomného vyzvania </w:t>
      </w:r>
      <w:r w:rsidRPr="000C7FE6">
        <w:rPr>
          <w:sz w:val="24"/>
          <w:szCs w:val="24"/>
        </w:rPr>
        <w:t xml:space="preserve">č. </w:t>
      </w:r>
      <w:r>
        <w:rPr>
          <w:sz w:val="24"/>
          <w:szCs w:val="24"/>
        </w:rPr>
        <w:t>.................</w:t>
      </w:r>
      <w:r w:rsidRPr="000C7FE6">
        <w:rPr>
          <w:sz w:val="24"/>
          <w:szCs w:val="24"/>
        </w:rPr>
        <w:t>(ďalej len „písomné vyzvanie“)</w:t>
      </w:r>
      <w:r>
        <w:rPr>
          <w:sz w:val="24"/>
          <w:szCs w:val="24"/>
        </w:rPr>
        <w:t xml:space="preserve">. </w:t>
      </w:r>
    </w:p>
    <w:p w:rsidR="001F15E8" w:rsidRDefault="001F15E8" w:rsidP="001F15E8">
      <w:pPr>
        <w:pStyle w:val="Textkomentra"/>
        <w:jc w:val="both"/>
        <w:rPr>
          <w:sz w:val="24"/>
          <w:szCs w:val="24"/>
        </w:rPr>
      </w:pPr>
    </w:p>
    <w:p w:rsidR="001F15E8" w:rsidRDefault="001F15E8" w:rsidP="001F15E8">
      <w:pPr>
        <w:pStyle w:val="Textkomentra"/>
        <w:jc w:val="both"/>
        <w:rPr>
          <w:sz w:val="24"/>
          <w:szCs w:val="24"/>
        </w:rPr>
      </w:pPr>
      <w:r>
        <w:rPr>
          <w:sz w:val="24"/>
          <w:szCs w:val="24"/>
        </w:rPr>
        <w:lastRenderedPageBreak/>
        <w:t>Žiadosť s kódom ITMS ................</w:t>
      </w:r>
      <w:r w:rsidRPr="0094524D">
        <w:rPr>
          <w:i/>
          <w:sz w:val="24"/>
          <w:szCs w:val="24"/>
        </w:rPr>
        <w:t xml:space="preserve"> </w:t>
      </w:r>
      <w:r>
        <w:rPr>
          <w:sz w:val="24"/>
          <w:szCs w:val="24"/>
        </w:rPr>
        <w:t xml:space="preserve">bola predložená na riadiaci orgán dňa ................. V súlade s § 14 zákona začal riadiaci orgán konanie o žiadosti predloženej na základe písomného vyzvania, v rámci ktorého zisťoval splnenie podmienok poskytnutia pomoci určených v písomnom vyzvaní. </w:t>
      </w:r>
    </w:p>
    <w:p w:rsidR="001F15E8" w:rsidRDefault="001F15E8" w:rsidP="001F15E8">
      <w:pPr>
        <w:pStyle w:val="Textkomentra"/>
        <w:jc w:val="both"/>
        <w:rPr>
          <w:sz w:val="24"/>
          <w:szCs w:val="24"/>
        </w:rPr>
      </w:pPr>
    </w:p>
    <w:p w:rsidR="001F15E8" w:rsidRPr="004236ED" w:rsidRDefault="001F15E8" w:rsidP="001F15E8">
      <w:pPr>
        <w:pStyle w:val="Textkomentra"/>
        <w:jc w:val="both"/>
      </w:pPr>
      <w:r w:rsidRPr="006F4B52">
        <w:rPr>
          <w:sz w:val="24"/>
          <w:szCs w:val="24"/>
        </w:rPr>
        <w:t xml:space="preserve">V rámci schvaľovacieho procesu žiadosť </w:t>
      </w:r>
      <w:r>
        <w:rPr>
          <w:sz w:val="24"/>
          <w:szCs w:val="24"/>
        </w:rPr>
        <w:t>(doplniť vecné odôvodnenie)</w:t>
      </w:r>
    </w:p>
    <w:p w:rsidR="001F15E8" w:rsidRDefault="001F15E8" w:rsidP="001F15E8">
      <w:pPr>
        <w:spacing w:after="120"/>
        <w:jc w:val="both"/>
        <w:rPr>
          <w:b/>
          <w:sz w:val="22"/>
          <w:szCs w:val="22"/>
        </w:rPr>
      </w:pPr>
    </w:p>
    <w:p w:rsidR="001F15E8" w:rsidRDefault="001F15E8" w:rsidP="001F15E8">
      <w:pPr>
        <w:numPr>
          <w:ilvl w:val="0"/>
          <w:numId w:val="40"/>
        </w:numPr>
        <w:spacing w:after="120"/>
        <w:jc w:val="both"/>
        <w:rPr>
          <w:b/>
          <w:sz w:val="22"/>
          <w:szCs w:val="22"/>
        </w:rPr>
      </w:pPr>
      <w:r>
        <w:rPr>
          <w:b/>
          <w:sz w:val="22"/>
          <w:szCs w:val="22"/>
        </w:rPr>
        <w:t xml:space="preserve"> </w:t>
      </w:r>
      <w:r w:rsidRPr="002779A7">
        <w:rPr>
          <w:b/>
          <w:sz w:val="22"/>
          <w:szCs w:val="22"/>
        </w:rPr>
        <w:t>BLIŽŠIA IDENTIFIKÁCIA POSKYTOVATEĽA A</w:t>
      </w:r>
      <w:r>
        <w:rPr>
          <w:b/>
          <w:sz w:val="22"/>
          <w:szCs w:val="22"/>
        </w:rPr>
        <w:t> </w:t>
      </w:r>
      <w:r w:rsidRPr="002779A7">
        <w:rPr>
          <w:b/>
          <w:sz w:val="22"/>
          <w:szCs w:val="22"/>
        </w:rPr>
        <w:t>PRIJÍMATEĽA</w:t>
      </w:r>
    </w:p>
    <w:p w:rsidR="001F15E8" w:rsidRPr="002779A7" w:rsidRDefault="001F15E8" w:rsidP="001F15E8">
      <w:pPr>
        <w:spacing w:after="120"/>
        <w:ind w:left="720"/>
        <w:jc w:val="both"/>
        <w:rPr>
          <w:b/>
          <w:sz w:val="22"/>
          <w:szCs w:val="22"/>
        </w:rPr>
      </w:pPr>
    </w:p>
    <w:p w:rsidR="001F15E8" w:rsidRPr="009E1A29" w:rsidRDefault="001F15E8" w:rsidP="001F15E8">
      <w:pPr>
        <w:numPr>
          <w:ilvl w:val="1"/>
          <w:numId w:val="40"/>
        </w:numPr>
        <w:spacing w:before="120"/>
        <w:jc w:val="both"/>
      </w:pPr>
      <w:r w:rsidRPr="009E1A29">
        <w:rPr>
          <w:b/>
        </w:rPr>
        <w:t>Poskytovateľ</w:t>
      </w:r>
      <w:r>
        <w:rPr>
          <w:b/>
        </w:rPr>
        <w:t xml:space="preserve">  </w:t>
      </w:r>
    </w:p>
    <w:p w:rsidR="001F15E8" w:rsidRDefault="001F15E8" w:rsidP="001F15E8">
      <w:pPr>
        <w:tabs>
          <w:tab w:val="left" w:pos="2340"/>
        </w:tabs>
        <w:spacing w:before="120"/>
        <w:ind w:left="708"/>
        <w:jc w:val="both"/>
      </w:pPr>
      <w:r w:rsidRPr="009E1A29">
        <w:t xml:space="preserve">názov </w:t>
      </w:r>
      <w:r w:rsidRPr="009E1A29">
        <w:tab/>
        <w:t>:</w:t>
      </w:r>
      <w:r>
        <w:tab/>
      </w:r>
    </w:p>
    <w:p w:rsidR="001F15E8" w:rsidRPr="009E1A29" w:rsidRDefault="001F15E8" w:rsidP="001F15E8">
      <w:pPr>
        <w:tabs>
          <w:tab w:val="left" w:pos="2340"/>
        </w:tabs>
        <w:spacing w:before="120"/>
        <w:ind w:left="708"/>
        <w:jc w:val="both"/>
      </w:pPr>
      <w:r>
        <w:tab/>
      </w:r>
      <w:r>
        <w:tab/>
      </w:r>
    </w:p>
    <w:p w:rsidR="001F15E8" w:rsidRPr="009E1A29" w:rsidRDefault="001F15E8" w:rsidP="001F15E8">
      <w:pPr>
        <w:tabs>
          <w:tab w:val="left" w:pos="2340"/>
        </w:tabs>
        <w:spacing w:before="120"/>
        <w:ind w:left="708"/>
        <w:jc w:val="both"/>
      </w:pPr>
      <w:r w:rsidRPr="009E1A29">
        <w:t>sídlo</w:t>
      </w:r>
      <w:r w:rsidRPr="009E1A29">
        <w:tab/>
        <w:t>:</w:t>
      </w:r>
      <w:r>
        <w:tab/>
      </w:r>
    </w:p>
    <w:p w:rsidR="001F15E8" w:rsidRDefault="001F15E8" w:rsidP="001F15E8">
      <w:pPr>
        <w:tabs>
          <w:tab w:val="left" w:pos="2340"/>
        </w:tabs>
        <w:spacing w:before="120"/>
        <w:ind w:left="708"/>
        <w:jc w:val="both"/>
      </w:pPr>
      <w:r w:rsidRPr="009E1A29">
        <w:tab/>
      </w:r>
      <w:r w:rsidRPr="009E1A29">
        <w:tab/>
      </w:r>
    </w:p>
    <w:p w:rsidR="001F15E8" w:rsidRPr="009E1A29" w:rsidRDefault="001F15E8" w:rsidP="001F15E8">
      <w:pPr>
        <w:tabs>
          <w:tab w:val="left" w:pos="2340"/>
        </w:tabs>
        <w:spacing w:before="120"/>
        <w:ind w:left="708"/>
        <w:jc w:val="both"/>
      </w:pPr>
      <w:r w:rsidRPr="009E1A29">
        <w:t>IČO</w:t>
      </w:r>
      <w:r w:rsidRPr="009E1A29">
        <w:tab/>
        <w:t>:</w:t>
      </w:r>
      <w:r>
        <w:tab/>
      </w:r>
    </w:p>
    <w:p w:rsidR="001F15E8" w:rsidRPr="009E1A29" w:rsidRDefault="001F15E8" w:rsidP="001F15E8">
      <w:pPr>
        <w:tabs>
          <w:tab w:val="left" w:pos="2340"/>
        </w:tabs>
        <w:spacing w:before="120"/>
        <w:ind w:left="708"/>
        <w:jc w:val="both"/>
      </w:pPr>
      <w:r w:rsidRPr="009E1A29">
        <w:t>DIČ</w:t>
      </w:r>
      <w:r w:rsidRPr="009E1A29">
        <w:tab/>
        <w:t>:</w:t>
      </w:r>
      <w:r>
        <w:tab/>
      </w:r>
    </w:p>
    <w:p w:rsidR="001F15E8" w:rsidRPr="009E1A29" w:rsidRDefault="001F15E8" w:rsidP="001F15E8">
      <w:pPr>
        <w:tabs>
          <w:tab w:val="left" w:pos="2340"/>
        </w:tabs>
        <w:spacing w:before="120"/>
        <w:ind w:left="708"/>
        <w:jc w:val="both"/>
      </w:pPr>
      <w:r w:rsidRPr="009E1A29">
        <w:t>konajúci</w:t>
      </w:r>
      <w:r w:rsidRPr="009E1A29">
        <w:tab/>
        <w:t>:</w:t>
      </w:r>
      <w:r>
        <w:tab/>
      </w:r>
    </w:p>
    <w:p w:rsidR="001F15E8" w:rsidRPr="009E1A29" w:rsidRDefault="001F15E8" w:rsidP="001F15E8">
      <w:pPr>
        <w:tabs>
          <w:tab w:val="left" w:pos="2340"/>
        </w:tabs>
        <w:spacing w:before="120"/>
        <w:ind w:left="708"/>
        <w:jc w:val="both"/>
      </w:pPr>
    </w:p>
    <w:p w:rsidR="001F15E8" w:rsidRPr="009E1A29" w:rsidRDefault="001F15E8" w:rsidP="001F15E8">
      <w:pPr>
        <w:tabs>
          <w:tab w:val="left" w:pos="2340"/>
        </w:tabs>
        <w:spacing w:before="120"/>
        <w:jc w:val="both"/>
      </w:pPr>
      <w:r>
        <w:t xml:space="preserve">            </w:t>
      </w:r>
      <w:r w:rsidRPr="009E1A29">
        <w:t xml:space="preserve">(ďalej len „Poskytovateľ“) </w:t>
      </w:r>
    </w:p>
    <w:p w:rsidR="001F15E8" w:rsidRDefault="001F15E8" w:rsidP="001F15E8">
      <w:pPr>
        <w:spacing w:before="120"/>
        <w:jc w:val="both"/>
      </w:pPr>
    </w:p>
    <w:p w:rsidR="001F15E8" w:rsidRDefault="001F15E8" w:rsidP="001F15E8">
      <w:pPr>
        <w:spacing w:before="120"/>
        <w:jc w:val="both"/>
      </w:pPr>
    </w:p>
    <w:p w:rsidR="001F15E8" w:rsidRPr="009E1A29" w:rsidRDefault="001F15E8" w:rsidP="001F15E8">
      <w:pPr>
        <w:spacing w:before="120"/>
        <w:jc w:val="both"/>
      </w:pPr>
    </w:p>
    <w:p w:rsidR="001F15E8" w:rsidRPr="009E1A29" w:rsidRDefault="001F15E8" w:rsidP="001F15E8">
      <w:pPr>
        <w:numPr>
          <w:ilvl w:val="1"/>
          <w:numId w:val="40"/>
        </w:numPr>
        <w:spacing w:before="120"/>
        <w:jc w:val="both"/>
      </w:pPr>
      <w:r w:rsidRPr="009E1A29">
        <w:rPr>
          <w:b/>
        </w:rPr>
        <w:t>Prijímateľ</w:t>
      </w:r>
    </w:p>
    <w:p w:rsidR="001F15E8" w:rsidRDefault="001F15E8" w:rsidP="001F15E8">
      <w:pPr>
        <w:tabs>
          <w:tab w:val="left" w:pos="2340"/>
        </w:tabs>
        <w:spacing w:before="120"/>
        <w:ind w:left="708"/>
        <w:jc w:val="both"/>
      </w:pPr>
      <w:r w:rsidRPr="009E1A29">
        <w:t xml:space="preserve">názov </w:t>
      </w:r>
      <w:r w:rsidRPr="009E1A29">
        <w:tab/>
        <w:t>:</w:t>
      </w:r>
      <w:r>
        <w:tab/>
      </w:r>
    </w:p>
    <w:p w:rsidR="001F15E8" w:rsidRPr="009E1A29" w:rsidRDefault="001F15E8" w:rsidP="001F15E8">
      <w:pPr>
        <w:tabs>
          <w:tab w:val="left" w:pos="2340"/>
        </w:tabs>
        <w:spacing w:before="120"/>
        <w:ind w:left="708"/>
        <w:jc w:val="both"/>
      </w:pPr>
      <w:r>
        <w:tab/>
      </w:r>
      <w:r>
        <w:tab/>
      </w:r>
    </w:p>
    <w:p w:rsidR="001F15E8" w:rsidRPr="009E1A29" w:rsidRDefault="001F15E8" w:rsidP="001F15E8">
      <w:pPr>
        <w:tabs>
          <w:tab w:val="left" w:pos="2340"/>
        </w:tabs>
        <w:spacing w:before="120"/>
        <w:ind w:left="708"/>
        <w:jc w:val="both"/>
      </w:pPr>
      <w:r w:rsidRPr="009E1A29">
        <w:t>sídlo</w:t>
      </w:r>
      <w:r w:rsidRPr="009E1A29">
        <w:tab/>
        <w:t>:</w:t>
      </w:r>
      <w:r>
        <w:tab/>
      </w:r>
    </w:p>
    <w:p w:rsidR="001F15E8" w:rsidRPr="009E1A29" w:rsidRDefault="001F15E8" w:rsidP="001F15E8">
      <w:pPr>
        <w:tabs>
          <w:tab w:val="left" w:pos="2340"/>
        </w:tabs>
        <w:spacing w:before="120"/>
        <w:ind w:left="708"/>
        <w:jc w:val="both"/>
      </w:pPr>
      <w:r w:rsidRPr="009E1A29">
        <w:tab/>
      </w:r>
      <w:r w:rsidRPr="009E1A29">
        <w:tab/>
      </w:r>
    </w:p>
    <w:p w:rsidR="001F15E8" w:rsidRDefault="001F15E8" w:rsidP="001F15E8">
      <w:pPr>
        <w:tabs>
          <w:tab w:val="left" w:pos="2340"/>
        </w:tabs>
        <w:spacing w:before="120"/>
        <w:ind w:left="708"/>
        <w:jc w:val="both"/>
      </w:pPr>
      <w:r>
        <w:t>IČO</w:t>
      </w:r>
      <w:r>
        <w:tab/>
        <w:t>:</w:t>
      </w:r>
      <w:r>
        <w:tab/>
      </w:r>
    </w:p>
    <w:p w:rsidR="001F15E8" w:rsidRDefault="001F15E8" w:rsidP="001F15E8">
      <w:pPr>
        <w:tabs>
          <w:tab w:val="left" w:pos="2340"/>
        </w:tabs>
        <w:spacing w:before="120"/>
        <w:ind w:left="708"/>
        <w:jc w:val="both"/>
      </w:pPr>
      <w:r w:rsidRPr="009E1A29">
        <w:t>DIČ</w:t>
      </w:r>
      <w:r w:rsidRPr="009E1A29">
        <w:tab/>
        <w:t>:</w:t>
      </w:r>
      <w:r>
        <w:tab/>
      </w:r>
      <w:r>
        <w:tab/>
      </w:r>
    </w:p>
    <w:p w:rsidR="001F15E8" w:rsidRPr="009E1A29" w:rsidRDefault="001F15E8" w:rsidP="001F15E8">
      <w:pPr>
        <w:tabs>
          <w:tab w:val="left" w:pos="2340"/>
        </w:tabs>
        <w:spacing w:before="120"/>
        <w:ind w:left="708"/>
        <w:jc w:val="both"/>
      </w:pPr>
      <w:r w:rsidRPr="009E1A29">
        <w:t>konajúci</w:t>
      </w:r>
      <w:r w:rsidRPr="009E1A29">
        <w:tab/>
        <w:t>:</w:t>
      </w:r>
      <w:r>
        <w:tab/>
      </w:r>
    </w:p>
    <w:p w:rsidR="001F15E8" w:rsidRPr="009E1A29" w:rsidRDefault="001F15E8" w:rsidP="001F15E8">
      <w:pPr>
        <w:tabs>
          <w:tab w:val="left" w:pos="2340"/>
        </w:tabs>
        <w:spacing w:before="120"/>
        <w:ind w:left="708"/>
        <w:jc w:val="both"/>
      </w:pPr>
      <w:r w:rsidRPr="009E1A29">
        <w:t>banka</w:t>
      </w:r>
      <w:r w:rsidRPr="009E1A29">
        <w:tab/>
        <w:t>:</w:t>
      </w:r>
      <w:r>
        <w:tab/>
      </w:r>
    </w:p>
    <w:p w:rsidR="001F15E8" w:rsidRPr="009E1A29" w:rsidRDefault="001F15E8" w:rsidP="001F15E8">
      <w:pPr>
        <w:tabs>
          <w:tab w:val="left" w:pos="2340"/>
        </w:tabs>
        <w:spacing w:before="120"/>
        <w:ind w:left="708"/>
        <w:jc w:val="both"/>
      </w:pPr>
      <w:r w:rsidRPr="009E1A29">
        <w:t>čí</w:t>
      </w:r>
      <w:smartTag w:uri="urn:schemas-microsoft-com:office:smarttags" w:element="PersonName">
        <w:r w:rsidRPr="009E1A29">
          <w:t>s</w:t>
        </w:r>
      </w:smartTag>
      <w:r w:rsidRPr="009E1A29">
        <w:t xml:space="preserve">lo účtu  (vrátane </w:t>
      </w:r>
      <w:proofErr w:type="spellStart"/>
      <w:r w:rsidRPr="009E1A29">
        <w:t>predčí</w:t>
      </w:r>
      <w:smartTag w:uri="urn:schemas-microsoft-com:office:smarttags" w:element="PersonName">
        <w:r w:rsidRPr="009E1A29">
          <w:t>s</w:t>
        </w:r>
      </w:smartTag>
      <w:r w:rsidRPr="009E1A29">
        <w:t>lia</w:t>
      </w:r>
      <w:proofErr w:type="spellEnd"/>
      <w:r w:rsidRPr="009E1A29">
        <w:t xml:space="preserve">) a kód banky </w:t>
      </w:r>
    </w:p>
    <w:p w:rsidR="001F15E8" w:rsidRPr="009E1A29" w:rsidRDefault="001F15E8" w:rsidP="001F15E8">
      <w:pPr>
        <w:tabs>
          <w:tab w:val="left" w:pos="2340"/>
        </w:tabs>
        <w:spacing w:before="120"/>
        <w:ind w:left="708"/>
        <w:jc w:val="both"/>
      </w:pPr>
      <w:r w:rsidRPr="009E1A29">
        <w:tab/>
        <w:t>zálohové platby:</w:t>
      </w:r>
      <w:r>
        <w:t xml:space="preserve">     </w:t>
      </w:r>
    </w:p>
    <w:p w:rsidR="001F15E8" w:rsidRPr="009E1A29" w:rsidRDefault="001F15E8" w:rsidP="001F15E8">
      <w:pPr>
        <w:tabs>
          <w:tab w:val="left" w:pos="2340"/>
        </w:tabs>
        <w:spacing w:before="120"/>
        <w:ind w:left="708"/>
        <w:jc w:val="both"/>
      </w:pPr>
      <w:r w:rsidRPr="009E1A29">
        <w:tab/>
        <w:t>refundácia:</w:t>
      </w:r>
      <w:r>
        <w:tab/>
        <w:t xml:space="preserve">           </w:t>
      </w:r>
    </w:p>
    <w:p w:rsidR="001F15E8" w:rsidRPr="009E1A29" w:rsidRDefault="001F15E8" w:rsidP="001F15E8">
      <w:pPr>
        <w:tabs>
          <w:tab w:val="left" w:pos="2340"/>
        </w:tabs>
        <w:spacing w:before="120"/>
        <w:ind w:left="708"/>
        <w:jc w:val="both"/>
      </w:pPr>
      <w:r w:rsidRPr="009E1A29">
        <w:tab/>
      </w:r>
      <w:r w:rsidRPr="009E1A29">
        <w:tab/>
      </w:r>
      <w:r w:rsidRPr="009E1A29">
        <w:tab/>
      </w:r>
      <w:r w:rsidRPr="009E1A29">
        <w:tab/>
      </w:r>
    </w:p>
    <w:p w:rsidR="001F15E8" w:rsidRDefault="001F15E8" w:rsidP="001F15E8">
      <w:pPr>
        <w:tabs>
          <w:tab w:val="left" w:pos="2340"/>
        </w:tabs>
        <w:spacing w:before="120"/>
        <w:ind w:left="708"/>
        <w:jc w:val="both"/>
      </w:pPr>
      <w:r w:rsidRPr="009E1A29">
        <w:t>(ďalej len „</w:t>
      </w:r>
      <w:r w:rsidRPr="00951013">
        <w:t>Prijímateľ</w:t>
      </w:r>
      <w:r w:rsidRPr="009E1A29">
        <w:t>“)</w:t>
      </w:r>
    </w:p>
    <w:p w:rsidR="001F15E8" w:rsidRDefault="001F15E8" w:rsidP="001F15E8">
      <w:pPr>
        <w:spacing w:after="120"/>
        <w:jc w:val="both"/>
        <w:rPr>
          <w:sz w:val="22"/>
          <w:szCs w:val="22"/>
        </w:rPr>
      </w:pPr>
    </w:p>
    <w:p w:rsidR="001F15E8" w:rsidRDefault="001F15E8" w:rsidP="001F15E8">
      <w:pPr>
        <w:spacing w:after="120"/>
        <w:jc w:val="both"/>
        <w:rPr>
          <w:sz w:val="22"/>
          <w:szCs w:val="22"/>
        </w:rPr>
      </w:pPr>
    </w:p>
    <w:p w:rsidR="007C6B35" w:rsidRDefault="001F15E8" w:rsidP="007C6B35">
      <w:pPr>
        <w:numPr>
          <w:ilvl w:val="0"/>
          <w:numId w:val="40"/>
        </w:numPr>
        <w:spacing w:after="120"/>
        <w:jc w:val="both"/>
        <w:rPr>
          <w:b/>
          <w:sz w:val="22"/>
          <w:szCs w:val="22"/>
        </w:rPr>
      </w:pPr>
      <w:r w:rsidRPr="0026739F">
        <w:rPr>
          <w:b/>
          <w:sz w:val="22"/>
          <w:szCs w:val="22"/>
        </w:rPr>
        <w:lastRenderedPageBreak/>
        <w:t>PREDMET A ÚČEL ROZHODNUTIA O SCHVÁLENÍ ŽIADOSTI O NENÁVRATNÝ FINANČNÝ PRÍSPEVOK</w:t>
      </w:r>
    </w:p>
    <w:p w:rsidR="007C6B35" w:rsidRDefault="007C6B35" w:rsidP="007C6B35">
      <w:pPr>
        <w:spacing w:after="120"/>
        <w:jc w:val="both"/>
        <w:rPr>
          <w:b/>
          <w:sz w:val="22"/>
          <w:szCs w:val="22"/>
        </w:rPr>
      </w:pPr>
    </w:p>
    <w:p w:rsidR="007C6B35" w:rsidRDefault="007C6B35" w:rsidP="007C6B35">
      <w:pPr>
        <w:spacing w:after="120"/>
        <w:jc w:val="both"/>
        <w:rPr>
          <w:b/>
          <w:sz w:val="22"/>
          <w:szCs w:val="22"/>
        </w:rPr>
      </w:pPr>
    </w:p>
    <w:p w:rsidR="001F15E8" w:rsidRPr="007C6B35" w:rsidRDefault="007C6B35" w:rsidP="007C6B35">
      <w:pPr>
        <w:numPr>
          <w:ilvl w:val="1"/>
          <w:numId w:val="40"/>
        </w:numPr>
        <w:spacing w:before="120"/>
        <w:ind w:left="567" w:hanging="567"/>
        <w:jc w:val="both"/>
        <w:rPr>
          <w:b/>
          <w:sz w:val="22"/>
          <w:szCs w:val="22"/>
        </w:rPr>
      </w:pPr>
      <w:r>
        <w:t xml:space="preserve"> </w:t>
      </w:r>
      <w:r w:rsidR="001F15E8" w:rsidRPr="009E1A29">
        <w:t xml:space="preserve">Predmetom </w:t>
      </w:r>
      <w:r w:rsidR="001F15E8">
        <w:t>tohto Rozhodnutia o schválení žiadosti o nenávratný finančný prís</w:t>
      </w:r>
      <w:r w:rsidR="001F15E8" w:rsidRPr="00274FD7">
        <w:t>pevok</w:t>
      </w:r>
      <w:r w:rsidR="001F15E8">
        <w:t xml:space="preserve"> z Operačného programu Životné prostredie, Prioritná os č. 6 Technická pomoc (ďalej aj „Rozhodnutie“)</w:t>
      </w:r>
      <w:r w:rsidR="001F15E8" w:rsidRPr="009E1A29">
        <w:t xml:space="preserve"> je </w:t>
      </w:r>
      <w:r w:rsidR="001F15E8">
        <w:t xml:space="preserve">aj </w:t>
      </w:r>
      <w:r w:rsidR="001F15E8" w:rsidRPr="009E1A29">
        <w:t>úprava</w:t>
      </w:r>
      <w:r w:rsidR="001F15E8">
        <w:t xml:space="preserve">, práv a povinností </w:t>
      </w:r>
      <w:r w:rsidR="001F15E8" w:rsidRPr="009E1A29">
        <w:t>Prijímateľ</w:t>
      </w:r>
      <w:r w:rsidR="001F15E8">
        <w:t>a</w:t>
      </w:r>
      <w:r w:rsidR="001F15E8" w:rsidRPr="009E1A29">
        <w:t xml:space="preserve"> pri poskytnutí nenávratného finančného príspevku (ďalej aj „</w:t>
      </w:r>
      <w:r w:rsidR="001F15E8" w:rsidRPr="00CE3DDC">
        <w:t>NFP</w:t>
      </w:r>
      <w:r w:rsidR="001F15E8" w:rsidRPr="009E1A29">
        <w:t>“) zo strany Poskytovateľa Prijímateľovi na realizáciu aktivít projektu, ktorý je predmetom Schválenej žiadosti o NFP:</w:t>
      </w:r>
    </w:p>
    <w:p w:rsidR="007C6B35" w:rsidRPr="009E1A29" w:rsidRDefault="007C6B35" w:rsidP="007C6B35">
      <w:pPr>
        <w:tabs>
          <w:tab w:val="left" w:pos="2880"/>
        </w:tabs>
        <w:spacing w:before="120"/>
        <w:ind w:left="567"/>
        <w:jc w:val="both"/>
      </w:pPr>
      <w:r>
        <w:t>Operačný program:</w:t>
      </w:r>
      <w:r>
        <w:tab/>
      </w:r>
      <w:r>
        <w:tab/>
        <w:t>.....................................</w:t>
      </w:r>
      <w:r>
        <w:tab/>
      </w:r>
      <w:r w:rsidRPr="009E1A29">
        <w:t xml:space="preserve"> </w:t>
      </w:r>
      <w:r w:rsidRPr="009E1A29">
        <w:tab/>
      </w:r>
    </w:p>
    <w:p w:rsidR="007C6B35" w:rsidRPr="009E1A29" w:rsidRDefault="007C6B35" w:rsidP="007C6B35">
      <w:pPr>
        <w:spacing w:before="120"/>
        <w:ind w:left="567"/>
        <w:jc w:val="both"/>
      </w:pPr>
      <w:r>
        <w:t>Spolufinancovaný fondom</w:t>
      </w:r>
      <w:r w:rsidRPr="009E1A29">
        <w:t xml:space="preserve">: </w:t>
      </w:r>
      <w:r>
        <w:tab/>
        <w:t>....................................</w:t>
      </w:r>
      <w:r w:rsidRPr="009E1A29">
        <w:tab/>
      </w:r>
    </w:p>
    <w:p w:rsidR="007C6B35" w:rsidRPr="009E1A29" w:rsidRDefault="007C6B35" w:rsidP="007C6B35">
      <w:pPr>
        <w:tabs>
          <w:tab w:val="left" w:pos="2880"/>
        </w:tabs>
        <w:spacing w:before="120"/>
        <w:ind w:left="567"/>
        <w:jc w:val="both"/>
      </w:pPr>
      <w:r>
        <w:t>Prioritná os:</w:t>
      </w:r>
      <w:r>
        <w:tab/>
      </w:r>
      <w:r>
        <w:tab/>
        <w:t>.....................................</w:t>
      </w:r>
      <w:r>
        <w:tab/>
      </w:r>
      <w:r>
        <w:tab/>
      </w:r>
    </w:p>
    <w:p w:rsidR="007C6B35" w:rsidRPr="009E1A29" w:rsidRDefault="007C6B35" w:rsidP="007C6B35">
      <w:pPr>
        <w:tabs>
          <w:tab w:val="left" w:pos="2880"/>
        </w:tabs>
        <w:spacing w:before="120"/>
        <w:ind w:left="567"/>
        <w:jc w:val="both"/>
      </w:pPr>
      <w:r w:rsidRPr="009E1A29">
        <w:t>Schéma štá</w:t>
      </w:r>
      <w:r>
        <w:t xml:space="preserve">tnej pomoci/schéma </w:t>
      </w:r>
      <w:proofErr w:type="spellStart"/>
      <w:r>
        <w:t>de</w:t>
      </w:r>
      <w:proofErr w:type="spellEnd"/>
      <w:r>
        <w:t xml:space="preserve"> </w:t>
      </w:r>
      <w:proofErr w:type="spellStart"/>
      <w:r>
        <w:t>minimis</w:t>
      </w:r>
      <w:proofErr w:type="spellEnd"/>
      <w:r>
        <w:tab/>
        <w:t>:</w:t>
      </w:r>
      <w:r>
        <w:tab/>
        <w:t>......................................</w:t>
      </w:r>
    </w:p>
    <w:p w:rsidR="007C6B35" w:rsidRDefault="007C6B35" w:rsidP="007C6B35">
      <w:pPr>
        <w:spacing w:before="120"/>
        <w:ind w:left="567"/>
        <w:jc w:val="both"/>
        <w:rPr>
          <w:b/>
          <w:sz w:val="22"/>
          <w:szCs w:val="22"/>
        </w:rPr>
      </w:pPr>
    </w:p>
    <w:p w:rsidR="007C6B35" w:rsidRPr="009E1A29" w:rsidRDefault="007C6B35" w:rsidP="007C6B35">
      <w:pPr>
        <w:numPr>
          <w:ilvl w:val="1"/>
          <w:numId w:val="40"/>
        </w:numPr>
        <w:spacing w:before="120"/>
        <w:ind w:left="567" w:hanging="567"/>
        <w:jc w:val="both"/>
      </w:pPr>
      <w:r w:rsidRPr="009E1A29">
        <w:t xml:space="preserve">Účelom </w:t>
      </w:r>
      <w:r>
        <w:t>tohto Rozhodnutia</w:t>
      </w:r>
      <w:r w:rsidRPr="009E1A29">
        <w:t xml:space="preserve"> je spolufinancovanie schváleného Proj</w:t>
      </w:r>
      <w:r>
        <w:t xml:space="preserve">ektu </w:t>
      </w:r>
      <w:r w:rsidRPr="009E1A29">
        <w:t>Prijímateľa, a to poskytnutím NFP z prostriedkov pre:</w:t>
      </w:r>
    </w:p>
    <w:p w:rsidR="007C6B35" w:rsidRPr="009E1A29" w:rsidRDefault="007C6B35" w:rsidP="007C6B35">
      <w:pPr>
        <w:tabs>
          <w:tab w:val="left" w:pos="2880"/>
        </w:tabs>
        <w:spacing w:before="120"/>
        <w:ind w:left="540"/>
        <w:jc w:val="both"/>
      </w:pPr>
      <w:r>
        <w:t>Operačný program:</w:t>
      </w:r>
      <w:r>
        <w:tab/>
      </w:r>
      <w:r>
        <w:tab/>
        <w:t>.....................................</w:t>
      </w:r>
      <w:r>
        <w:tab/>
      </w:r>
      <w:r w:rsidRPr="009E1A29">
        <w:t xml:space="preserve"> </w:t>
      </w:r>
      <w:r w:rsidRPr="009E1A29">
        <w:tab/>
      </w:r>
    </w:p>
    <w:p w:rsidR="007C6B35" w:rsidRPr="009E1A29" w:rsidRDefault="007C6B35" w:rsidP="007C6B35">
      <w:pPr>
        <w:spacing w:before="120"/>
        <w:ind w:left="540"/>
        <w:jc w:val="both"/>
      </w:pPr>
      <w:r>
        <w:t>Spolufinancovaný fondom</w:t>
      </w:r>
      <w:r w:rsidRPr="009E1A29">
        <w:t xml:space="preserve">: </w:t>
      </w:r>
      <w:r>
        <w:tab/>
        <w:t>....................................</w:t>
      </w:r>
      <w:r w:rsidRPr="009E1A29">
        <w:tab/>
      </w:r>
    </w:p>
    <w:p w:rsidR="007C6B35" w:rsidRPr="009E1A29" w:rsidRDefault="007C6B35" w:rsidP="007C6B35">
      <w:pPr>
        <w:tabs>
          <w:tab w:val="left" w:pos="2880"/>
        </w:tabs>
        <w:spacing w:before="120"/>
        <w:ind w:left="540"/>
        <w:jc w:val="both"/>
      </w:pPr>
      <w:r>
        <w:t>Prioritná os:</w:t>
      </w:r>
      <w:r>
        <w:tab/>
      </w:r>
      <w:r>
        <w:tab/>
        <w:t>.....................................</w:t>
      </w:r>
      <w:r>
        <w:tab/>
      </w:r>
      <w:r>
        <w:tab/>
      </w:r>
    </w:p>
    <w:p w:rsidR="007C6B35" w:rsidRDefault="007C6B35" w:rsidP="007C6B35">
      <w:pPr>
        <w:tabs>
          <w:tab w:val="left" w:pos="2880"/>
        </w:tabs>
        <w:spacing w:before="120"/>
        <w:ind w:left="540"/>
        <w:jc w:val="both"/>
      </w:pPr>
      <w:r w:rsidRPr="009E1A29">
        <w:t>Schéma štá</w:t>
      </w:r>
      <w:r>
        <w:t xml:space="preserve">tnej pomoci/schéma </w:t>
      </w:r>
      <w:proofErr w:type="spellStart"/>
      <w:r>
        <w:t>de</w:t>
      </w:r>
      <w:proofErr w:type="spellEnd"/>
      <w:r>
        <w:t xml:space="preserve"> </w:t>
      </w:r>
      <w:proofErr w:type="spellStart"/>
      <w:r>
        <w:t>minimis</w:t>
      </w:r>
      <w:proofErr w:type="spellEnd"/>
      <w:r>
        <w:tab/>
        <w:t>:</w:t>
      </w:r>
      <w:r>
        <w:tab/>
        <w:t>......................................</w:t>
      </w:r>
    </w:p>
    <w:p w:rsidR="007C6B35" w:rsidRDefault="007C6B35" w:rsidP="007C6B35">
      <w:pPr>
        <w:spacing w:before="120"/>
        <w:jc w:val="both"/>
      </w:pPr>
    </w:p>
    <w:p w:rsidR="007C6B35" w:rsidRDefault="001F15E8" w:rsidP="007C6B35">
      <w:pPr>
        <w:numPr>
          <w:ilvl w:val="1"/>
          <w:numId w:val="40"/>
        </w:numPr>
        <w:spacing w:before="120"/>
        <w:ind w:left="567" w:hanging="567"/>
        <w:jc w:val="both"/>
      </w:pPr>
      <w:r>
        <w:t>Prijímateľovi sa poskytuje NFP</w:t>
      </w:r>
      <w:r w:rsidRPr="009E1A29">
        <w:t>, a to v súlade s ustanoveniami t</w:t>
      </w:r>
      <w:r>
        <w:t>ohto</w:t>
      </w:r>
      <w:r w:rsidRPr="009E1A29">
        <w:t xml:space="preserve"> </w:t>
      </w:r>
      <w:r>
        <w:t>Rozhodnutia</w:t>
      </w:r>
      <w:r w:rsidRPr="009E1A29">
        <w:t xml:space="preserve">, so všetkými dokumentmi, na ktoré </w:t>
      </w:r>
      <w:r>
        <w:t>Rozhodnutie</w:t>
      </w:r>
      <w:r w:rsidRPr="009E1A29">
        <w:t xml:space="preserve"> odkazuje a s platnými a účinnými všeobecne záväznými právnymi predpismi Slovenskej republiky a právnymi aktmi Európsk</w:t>
      </w:r>
      <w:r>
        <w:t xml:space="preserve">ej Únie </w:t>
      </w:r>
      <w:r w:rsidRPr="009E1A29">
        <w:t>(ď</w:t>
      </w:r>
      <w:r>
        <w:t>alej aj „právne predpisy SR a EÚ</w:t>
      </w:r>
      <w:r w:rsidRPr="009E1A29">
        <w:t>“).</w:t>
      </w:r>
      <w:r>
        <w:t xml:space="preserve"> </w:t>
      </w:r>
    </w:p>
    <w:p w:rsidR="007C6B35" w:rsidRDefault="001F15E8" w:rsidP="007C6B35">
      <w:pPr>
        <w:numPr>
          <w:ilvl w:val="1"/>
          <w:numId w:val="40"/>
        </w:numPr>
        <w:spacing w:before="120"/>
        <w:ind w:left="567" w:hanging="567"/>
        <w:jc w:val="both"/>
      </w:pPr>
      <w:r w:rsidRPr="009E1A29">
        <w:t xml:space="preserve">Prijímateľ </w:t>
      </w:r>
      <w:r>
        <w:t>je povinný</w:t>
      </w:r>
      <w:r w:rsidRPr="009E1A29">
        <w:t xml:space="preserve"> prijať poskytnutý NFP a použiť ho v súlade s podmienkami stanovenými v</w:t>
      </w:r>
      <w:r>
        <w:t> </w:t>
      </w:r>
      <w:r w:rsidRPr="009E1A29">
        <w:t>t</w:t>
      </w:r>
      <w:r>
        <w:t xml:space="preserve">omto Rozhodnutí </w:t>
      </w:r>
      <w:r w:rsidRPr="009E1A29">
        <w:t>a Projekt realizovať riadne a včas, avšak najn</w:t>
      </w:r>
      <w:r>
        <w:t>es</w:t>
      </w:r>
      <w:r w:rsidRPr="009E1A29">
        <w:t xml:space="preserve">kôr v termíne ukončenia realizácie aktivít Projektu, t.j. do </w:t>
      </w:r>
      <w:r>
        <w:t>.................</w:t>
      </w:r>
      <w:r w:rsidRPr="009E1A29">
        <w:t xml:space="preserve"> </w:t>
      </w:r>
    </w:p>
    <w:p w:rsidR="007C6B35" w:rsidRDefault="001F15E8" w:rsidP="007C6B35">
      <w:pPr>
        <w:numPr>
          <w:ilvl w:val="1"/>
          <w:numId w:val="40"/>
        </w:numPr>
        <w:spacing w:before="120"/>
        <w:ind w:left="567" w:hanging="567"/>
        <w:jc w:val="both"/>
      </w:pPr>
      <w:r w:rsidRPr="009E1A29">
        <w:t xml:space="preserve">FP poskytnutý v zmysle </w:t>
      </w:r>
      <w:r>
        <w:t xml:space="preserve">tohto Rozhodnutia </w:t>
      </w:r>
      <w:r w:rsidRPr="009E1A29">
        <w:t>je tvorený prostriedkami EÚ a štátneho rozpočtu SR.</w:t>
      </w:r>
      <w:r>
        <w:t xml:space="preserve"> </w:t>
      </w:r>
    </w:p>
    <w:p w:rsidR="001F15E8" w:rsidRPr="009E1A29" w:rsidRDefault="001F15E8" w:rsidP="007C6B35">
      <w:pPr>
        <w:numPr>
          <w:ilvl w:val="1"/>
          <w:numId w:val="40"/>
        </w:numPr>
        <w:spacing w:before="120"/>
        <w:ind w:left="567" w:hanging="567"/>
        <w:jc w:val="both"/>
      </w:pPr>
      <w:r>
        <w:t xml:space="preserve">Poskytovateľ oznámi prijímateľovi ITMS kód projektu bezodkladne po jeho vygenerovaní ITMS.  </w:t>
      </w:r>
    </w:p>
    <w:p w:rsidR="001F15E8" w:rsidRDefault="001F15E8" w:rsidP="001F15E8">
      <w:pPr>
        <w:spacing w:after="120"/>
        <w:jc w:val="both"/>
        <w:rPr>
          <w:sz w:val="22"/>
          <w:szCs w:val="22"/>
        </w:rPr>
      </w:pPr>
    </w:p>
    <w:p w:rsidR="001F15E8" w:rsidRDefault="001F15E8" w:rsidP="001F15E8">
      <w:pPr>
        <w:spacing w:after="120"/>
        <w:jc w:val="both"/>
        <w:rPr>
          <w:sz w:val="22"/>
          <w:szCs w:val="22"/>
        </w:rPr>
      </w:pPr>
    </w:p>
    <w:p w:rsidR="001F15E8" w:rsidRDefault="001F15E8" w:rsidP="001F15E8">
      <w:pPr>
        <w:numPr>
          <w:ilvl w:val="0"/>
          <w:numId w:val="40"/>
        </w:numPr>
        <w:spacing w:after="120"/>
        <w:jc w:val="both"/>
        <w:rPr>
          <w:b/>
          <w:sz w:val="22"/>
          <w:szCs w:val="22"/>
        </w:rPr>
      </w:pPr>
      <w:r w:rsidRPr="00EC1ACE">
        <w:rPr>
          <w:b/>
          <w:sz w:val="22"/>
          <w:szCs w:val="22"/>
        </w:rPr>
        <w:t>VÝDAVKY PROJEKTU A</w:t>
      </w:r>
      <w:r>
        <w:rPr>
          <w:b/>
          <w:sz w:val="22"/>
          <w:szCs w:val="22"/>
        </w:rPr>
        <w:t> </w:t>
      </w:r>
      <w:r w:rsidRPr="00EC1ACE">
        <w:rPr>
          <w:b/>
          <w:sz w:val="22"/>
          <w:szCs w:val="22"/>
        </w:rPr>
        <w:t>NFP</w:t>
      </w:r>
    </w:p>
    <w:p w:rsidR="001F15E8" w:rsidRPr="009E1A29" w:rsidRDefault="001F15E8" w:rsidP="001F15E8">
      <w:pPr>
        <w:numPr>
          <w:ilvl w:val="1"/>
          <w:numId w:val="1"/>
        </w:numPr>
        <w:tabs>
          <w:tab w:val="clear" w:pos="360"/>
          <w:tab w:val="num" w:pos="540"/>
        </w:tabs>
        <w:spacing w:before="120"/>
        <w:ind w:left="540" w:hanging="540"/>
        <w:jc w:val="both"/>
      </w:pPr>
      <w:r>
        <w:t>Výdavky projektu a NFP</w:t>
      </w:r>
      <w:r w:rsidRPr="009E1A29">
        <w:t>:</w:t>
      </w:r>
    </w:p>
    <w:p w:rsidR="001F15E8" w:rsidRPr="009E1A29" w:rsidRDefault="001F15E8" w:rsidP="001F15E8">
      <w:pPr>
        <w:numPr>
          <w:ilvl w:val="0"/>
          <w:numId w:val="17"/>
        </w:numPr>
        <w:spacing w:before="120"/>
        <w:jc w:val="both"/>
      </w:pPr>
      <w:r w:rsidRPr="009E1A29">
        <w:t xml:space="preserve">celkové oprávnené výdavky na realizáciu aktivít Projektu </w:t>
      </w:r>
      <w:r>
        <w:t>predstavujú sumu .....................</w:t>
      </w:r>
      <w:r w:rsidRPr="00117056">
        <w:rPr>
          <w:b/>
        </w:rPr>
        <w:t xml:space="preserve"> EUR</w:t>
      </w:r>
      <w:r>
        <w:t xml:space="preserve"> (slovom ....................  </w:t>
      </w:r>
      <w:r w:rsidRPr="009E1A29">
        <w:t xml:space="preserve">eur), </w:t>
      </w:r>
    </w:p>
    <w:p w:rsidR="001F15E8" w:rsidRPr="009E1A29" w:rsidRDefault="001F15E8" w:rsidP="001F15E8">
      <w:pPr>
        <w:numPr>
          <w:ilvl w:val="0"/>
          <w:numId w:val="17"/>
        </w:numPr>
        <w:spacing w:before="120"/>
        <w:jc w:val="both"/>
      </w:pPr>
      <w:r w:rsidRPr="009E1A29">
        <w:t xml:space="preserve">Prijímateľovi </w:t>
      </w:r>
      <w:r>
        <w:t xml:space="preserve">sa poskytne </w:t>
      </w:r>
      <w:r w:rsidRPr="009E1A29">
        <w:t xml:space="preserve">nenávratný finančný </w:t>
      </w:r>
      <w:r>
        <w:t xml:space="preserve">príspevok do výšky </w:t>
      </w:r>
      <w:r>
        <w:rPr>
          <w:b/>
        </w:rPr>
        <w:t>..................</w:t>
      </w:r>
      <w:r>
        <w:t xml:space="preserve"> </w:t>
      </w:r>
      <w:r w:rsidRPr="00DA05BB">
        <w:rPr>
          <w:b/>
        </w:rPr>
        <w:t>EUR</w:t>
      </w:r>
      <w:r w:rsidRPr="009E1A29">
        <w:t xml:space="preserve"> (slovom </w:t>
      </w:r>
      <w:r>
        <w:t xml:space="preserve">.................... eur), čo predstavuje ...... </w:t>
      </w:r>
      <w:r w:rsidRPr="009E1A29">
        <w:t xml:space="preserve">% z celkových oprávnených </w:t>
      </w:r>
      <w:r w:rsidRPr="009E1A29">
        <w:lastRenderedPageBreak/>
        <w:t>výdavkov na realizáciu aktivít Projektu uvedených v bode 3.1. pí</w:t>
      </w:r>
      <w:smartTag w:uri="urn:schemas-microsoft-com:office:smarttags" w:element="PersonName">
        <w:r w:rsidRPr="009E1A29">
          <w:t>s</w:t>
        </w:r>
      </w:smartTag>
      <w:r>
        <w:t>m. a</w:t>
      </w:r>
      <w:r w:rsidRPr="009E1A29">
        <w:t xml:space="preserve">) tohto článku </w:t>
      </w:r>
      <w:r>
        <w:t>Rozhodnutia</w:t>
      </w:r>
      <w:r w:rsidRPr="009E1A29">
        <w:t>.</w:t>
      </w:r>
    </w:p>
    <w:p w:rsidR="001F15E8" w:rsidRPr="009E1A29" w:rsidRDefault="001F15E8" w:rsidP="001F15E8">
      <w:pPr>
        <w:numPr>
          <w:ilvl w:val="1"/>
          <w:numId w:val="1"/>
        </w:numPr>
        <w:tabs>
          <w:tab w:val="clear" w:pos="360"/>
          <w:tab w:val="num" w:pos="540"/>
        </w:tabs>
        <w:spacing w:before="120"/>
        <w:ind w:left="540" w:hanging="540"/>
        <w:jc w:val="both"/>
      </w:pPr>
      <w:r w:rsidRPr="009E1A29">
        <w:t>Poskytovateľ poskytne Prijímateľovi konečnú sumu nenávratného fi</w:t>
      </w:r>
      <w:r>
        <w:t xml:space="preserve">nančného príspevku vo výške ....... </w:t>
      </w:r>
      <w:r w:rsidRPr="009E1A29">
        <w:t>% zo schválených oprávnených výdavkov, avšak celková výška nenávratného finančného príspevku uvedená v bode 3.1. pí</w:t>
      </w:r>
      <w:smartTag w:uri="urn:schemas-microsoft-com:office:smarttags" w:element="PersonName">
        <w:r w:rsidRPr="009E1A29">
          <w:t>s</w:t>
        </w:r>
      </w:smartTag>
      <w:r>
        <w:t>m. b</w:t>
      </w:r>
      <w:r w:rsidRPr="009E1A29">
        <w:t xml:space="preserve">) tohto článku </w:t>
      </w:r>
      <w:r>
        <w:t xml:space="preserve">Rozhodnutia </w:t>
      </w:r>
      <w:r w:rsidRPr="009E1A29">
        <w:t>môže byť prekročená najviac do výšky 1 EUR (slovom jedno euro) a to len z technických dôvodov na strane Poskytovateľa.</w:t>
      </w:r>
    </w:p>
    <w:p w:rsidR="001F15E8" w:rsidRPr="009E1A29" w:rsidRDefault="001F15E8" w:rsidP="001F15E8">
      <w:pPr>
        <w:numPr>
          <w:ilvl w:val="1"/>
          <w:numId w:val="1"/>
        </w:numPr>
        <w:tabs>
          <w:tab w:val="clear" w:pos="360"/>
          <w:tab w:val="num" w:pos="540"/>
        </w:tabs>
        <w:spacing w:before="120"/>
        <w:ind w:left="540" w:hanging="540"/>
        <w:jc w:val="both"/>
      </w:pPr>
      <w:r w:rsidRPr="009E1A29">
        <w:t xml:space="preserve">Prijímateľ sa zaväzuje použiť nenávratný finančný príspevok výlučne na úhradu celkových oprávnených výdavkov na realizáciu aktivít Projektu a za splnenia podmienok stanovených </w:t>
      </w:r>
      <w:r>
        <w:t>Rozhodnutím</w:t>
      </w:r>
      <w:r w:rsidRPr="009E1A29">
        <w:t>.</w:t>
      </w:r>
    </w:p>
    <w:p w:rsidR="001F15E8" w:rsidRPr="009E1A29" w:rsidRDefault="001F15E8" w:rsidP="001F15E8">
      <w:pPr>
        <w:numPr>
          <w:ilvl w:val="1"/>
          <w:numId w:val="20"/>
        </w:numPr>
        <w:tabs>
          <w:tab w:val="num" w:pos="540"/>
        </w:tabs>
        <w:spacing w:before="120"/>
        <w:ind w:left="540" w:hanging="540"/>
        <w:jc w:val="both"/>
      </w:pPr>
      <w:r w:rsidRPr="009E1A29">
        <w:t xml:space="preserve">Oprávneným obdobím pre výdavky je obdobie stanovené </w:t>
      </w:r>
      <w:r>
        <w:t>v písomnom vyzvaní</w:t>
      </w:r>
      <w:r w:rsidRPr="009E1A29">
        <w:t xml:space="preserve"> na predkladanie žiadostí </w:t>
      </w:r>
      <w:r>
        <w:t xml:space="preserve">o NFP a to od .............. </w:t>
      </w:r>
      <w:r w:rsidRPr="009E1A29">
        <w:t xml:space="preserve">do </w:t>
      </w:r>
      <w:r>
        <w:t>...................</w:t>
      </w:r>
    </w:p>
    <w:p w:rsidR="001F15E8" w:rsidRDefault="001F15E8" w:rsidP="001F15E8">
      <w:pPr>
        <w:numPr>
          <w:ilvl w:val="1"/>
          <w:numId w:val="20"/>
        </w:numPr>
        <w:tabs>
          <w:tab w:val="num" w:pos="540"/>
        </w:tabs>
        <w:spacing w:before="120"/>
        <w:ind w:left="540" w:hanging="540"/>
        <w:jc w:val="both"/>
      </w:pPr>
      <w:r w:rsidRPr="009E1A29">
        <w:t>Prijímateľ nesmie požadovať na realizáciu oprávnených aktivít Projektu dotáciu alebo príspevok ani inú formu pomoci, ktorá by umožnila dvojité financovanie alebo spolufina</w:t>
      </w:r>
      <w:r>
        <w:t>n</w:t>
      </w:r>
      <w:r w:rsidRPr="009E1A29">
        <w:t>covanie zo zdrojov iných rozpočtových kapitol štátneho rozpočtu SR, štátnych fondov, z iných verejných zdrojov alebo zdrojov E</w:t>
      </w:r>
      <w:r>
        <w:t>Ú</w:t>
      </w:r>
      <w:r w:rsidRPr="009E1A29">
        <w:t xml:space="preserve"> a Recyklačného fondu.</w:t>
      </w:r>
      <w:r>
        <w:t xml:space="preserve"> </w:t>
      </w:r>
    </w:p>
    <w:p w:rsidR="001F15E8" w:rsidRPr="009E1A29" w:rsidRDefault="001F15E8" w:rsidP="001F15E8">
      <w:pPr>
        <w:tabs>
          <w:tab w:val="num" w:pos="720"/>
        </w:tabs>
        <w:spacing w:before="120"/>
        <w:jc w:val="both"/>
      </w:pPr>
    </w:p>
    <w:p w:rsidR="001F15E8" w:rsidRPr="009E1A29" w:rsidRDefault="001F15E8" w:rsidP="001F15E8">
      <w:pPr>
        <w:numPr>
          <w:ilvl w:val="1"/>
          <w:numId w:val="20"/>
        </w:numPr>
        <w:tabs>
          <w:tab w:val="num" w:pos="540"/>
        </w:tabs>
        <w:spacing w:before="120"/>
        <w:ind w:left="540" w:hanging="540"/>
        <w:jc w:val="both"/>
      </w:pPr>
      <w:r w:rsidRPr="009E1A29">
        <w:t>Prijímateľ berie na vedomie, že NFP, a to aj každá jeho ča</w:t>
      </w:r>
      <w:smartTag w:uri="urn:schemas-microsoft-com:office:smarttags" w:element="PersonName">
        <w:r w:rsidRPr="009E1A29">
          <w:t>s</w:t>
        </w:r>
      </w:smartTag>
      <w:r w:rsidRPr="009E1A29">
        <w:t>ť je finančným pro</w:t>
      </w:r>
      <w:smartTag w:uri="urn:schemas-microsoft-com:office:smarttags" w:element="PersonName">
        <w:r w:rsidRPr="009E1A29">
          <w:t>s</w:t>
        </w:r>
      </w:smartTag>
      <w:r w:rsidRPr="009E1A29">
        <w:t xml:space="preserve">triedkom vyplateným zo štátneho rozpočtu SR. Na kontrolu a vládny audit použitia týchto finančných prostriedkov, ukladanie a vymáhanie </w:t>
      </w:r>
      <w:r>
        <w:t>sankcií</w:t>
      </w:r>
      <w:r w:rsidRPr="009E1A29">
        <w:t xml:space="preserve"> za porušenie finančnej disciplíny sa vzťahuje režim upravený v právnych predpisoch E</w:t>
      </w:r>
      <w:r>
        <w:t>Ú</w:t>
      </w:r>
      <w:r w:rsidRPr="009E1A29">
        <w:t xml:space="preserve"> a SR (najmä zákon</w:t>
      </w:r>
      <w:r>
        <w:t xml:space="preserve"> č. 528/2008 </w:t>
      </w:r>
      <w:proofErr w:type="spellStart"/>
      <w:r>
        <w:t>Z.z</w:t>
      </w:r>
      <w:proofErr w:type="spellEnd"/>
      <w:r>
        <w:t>. o pomoci a podpore poskytovanej z fondov Európskeho spoločenstva v znení neskorších predpisov, zákon</w:t>
      </w:r>
      <w:r w:rsidRPr="009E1A29">
        <w:t xml:space="preserve"> č. 523/2004 </w:t>
      </w:r>
      <w:proofErr w:type="spellStart"/>
      <w:r w:rsidRPr="009E1A29">
        <w:t>Z.z</w:t>
      </w:r>
      <w:proofErr w:type="spellEnd"/>
      <w:r w:rsidRPr="009E1A29">
        <w:t>. o rozpočtových pravidlách verejnej správy v znení neskorších predpisov, zákon</w:t>
      </w:r>
      <w:r>
        <w:t xml:space="preserve"> </w:t>
      </w:r>
      <w:r w:rsidRPr="009E1A29">
        <w:t xml:space="preserve">č. 440/2000 </w:t>
      </w:r>
      <w:proofErr w:type="spellStart"/>
      <w:r w:rsidRPr="009E1A29">
        <w:t>Z.z</w:t>
      </w:r>
      <w:proofErr w:type="spellEnd"/>
      <w:r w:rsidRPr="009E1A29">
        <w:t xml:space="preserve">. o správach finančnej kontroly v znení neskorších predpisov, zákon č. 502/2001 </w:t>
      </w:r>
      <w:proofErr w:type="spellStart"/>
      <w:r w:rsidRPr="009E1A29">
        <w:t>Z.z</w:t>
      </w:r>
      <w:proofErr w:type="spellEnd"/>
      <w:r w:rsidRPr="009E1A29">
        <w:t>. o finančnej kontrole a vnútornom audite v znení ne</w:t>
      </w:r>
      <w:smartTag w:uri="urn:schemas-microsoft-com:office:smarttags" w:element="PersonName">
        <w:r w:rsidRPr="009E1A29">
          <w:t>s</w:t>
        </w:r>
      </w:smartTag>
      <w:r w:rsidRPr="009E1A29">
        <w:t>korších predpi</w:t>
      </w:r>
      <w:smartTag w:uri="urn:schemas-microsoft-com:office:smarttags" w:element="PersonName">
        <w:r w:rsidRPr="009E1A29">
          <w:t>s</w:t>
        </w:r>
      </w:smartTag>
      <w:r w:rsidRPr="009E1A29">
        <w:t xml:space="preserve">ov). Prijímateľ súčasne berie na vedomie, že </w:t>
      </w:r>
      <w:r>
        <w:t>vydaním</w:t>
      </w:r>
      <w:r w:rsidRPr="009E1A29">
        <w:t xml:space="preserve"> </w:t>
      </w:r>
      <w:r>
        <w:t>tohto Rozhodnutia</w:t>
      </w:r>
      <w:r w:rsidRPr="009E1A29">
        <w:t xml:space="preserve"> je povinný dodržiavať Systém finančného riadenia štrukturálnych fondov a Kohézneho fondu na programové obdobie 2007 – 2013</w:t>
      </w:r>
      <w:r>
        <w:t xml:space="preserve"> v platnom znení</w:t>
      </w:r>
      <w:r w:rsidRPr="009E1A29">
        <w:t xml:space="preserve"> a Systém riadenia štrukturálnych fondov a Kohézneho fondu na programové obdobie 2007 – 2013</w:t>
      </w:r>
      <w:r>
        <w:t xml:space="preserve"> v platnom znení</w:t>
      </w:r>
      <w:r w:rsidRPr="009E1A29">
        <w:t>.</w:t>
      </w:r>
    </w:p>
    <w:p w:rsidR="001F15E8" w:rsidRDefault="001F15E8" w:rsidP="001F15E8">
      <w:pPr>
        <w:numPr>
          <w:ilvl w:val="1"/>
          <w:numId w:val="20"/>
        </w:numPr>
        <w:tabs>
          <w:tab w:val="num" w:pos="540"/>
        </w:tabs>
        <w:spacing w:before="120"/>
        <w:ind w:left="540" w:hanging="540"/>
        <w:jc w:val="both"/>
      </w:pPr>
      <w:r w:rsidRPr="009E1A29">
        <w:t>Prijímateľ berie na vedomie, že u</w:t>
      </w:r>
      <w:smartTag w:uri="urn:schemas-microsoft-com:office:smarttags" w:element="PersonName">
        <w:r w:rsidRPr="009E1A29">
          <w:t>s</w:t>
        </w:r>
      </w:smartTag>
      <w:r w:rsidRPr="009E1A29">
        <w:t>tanovením od</w:t>
      </w:r>
      <w:smartTag w:uri="urn:schemas-microsoft-com:office:smarttags" w:element="PersonName">
        <w:r w:rsidRPr="009E1A29">
          <w:t>s</w:t>
        </w:r>
      </w:smartTag>
      <w:r w:rsidRPr="009E1A29">
        <w:t>. 3.1</w:t>
      </w:r>
      <w:r>
        <w:t>.</w:t>
      </w:r>
      <w:r w:rsidRPr="009E1A29">
        <w:t xml:space="preserve"> tohto článku nie je dotknuté právo Po</w:t>
      </w:r>
      <w:smartTag w:uri="urn:schemas-microsoft-com:office:smarttags" w:element="PersonName">
        <w:r w:rsidRPr="009E1A29">
          <w:t>s</w:t>
        </w:r>
      </w:smartTag>
      <w:r w:rsidRPr="009E1A29">
        <w:t>kytovateľa vykonať finančnú opravu v zmy</w:t>
      </w:r>
      <w:smartTag w:uri="urn:schemas-microsoft-com:office:smarttags" w:element="PersonName">
        <w:r w:rsidRPr="009E1A29">
          <w:t>s</w:t>
        </w:r>
      </w:smartTag>
      <w:r w:rsidRPr="009E1A29">
        <w:t xml:space="preserve">le čl. 98 nariadenia </w:t>
      </w:r>
      <w:hyperlink r:id="rId13" w:history="1">
        <w:r w:rsidRPr="00CA30C0">
          <w:t>Rady (ES) 1083/2006, ktorým sa ustanovujú všeobecné ustanovenia o Európskom fonde regionálneho rozvoja, Európskom sociálnom fonde a Kohéznom fonde, a ktorým sa zrušuje nariadenie (ES) č. 1260/1999 a v zmysle § 27 zákona č. 528/2008 Z. z. o pomoci a podpore poskytovanej z fondov Európske</w:t>
        </w:r>
        <w:r>
          <w:t>ho spoločenstva v znení neskorších predpisov</w:t>
        </w:r>
        <w:r w:rsidRPr="00CA30C0">
          <w:t xml:space="preserve">. </w:t>
        </w:r>
      </w:hyperlink>
    </w:p>
    <w:p w:rsidR="001F15E8" w:rsidRPr="00CA30C0" w:rsidRDefault="001F15E8" w:rsidP="00204675">
      <w:pPr>
        <w:tabs>
          <w:tab w:val="num" w:pos="720"/>
        </w:tabs>
        <w:spacing w:before="120"/>
        <w:jc w:val="both"/>
      </w:pPr>
    </w:p>
    <w:p w:rsidR="001F15E8" w:rsidRPr="00CA30C0" w:rsidRDefault="001F15E8" w:rsidP="001F15E8">
      <w:pPr>
        <w:numPr>
          <w:ilvl w:val="0"/>
          <w:numId w:val="20"/>
        </w:numPr>
        <w:spacing w:after="120"/>
        <w:jc w:val="both"/>
        <w:rPr>
          <w:b/>
        </w:rPr>
      </w:pPr>
      <w:r w:rsidRPr="00CA30C0">
        <w:rPr>
          <w:b/>
        </w:rPr>
        <w:t xml:space="preserve"> ŠPECIFICKÉ PODMIENKY</w:t>
      </w:r>
    </w:p>
    <w:p w:rsidR="001F15E8" w:rsidRDefault="001F15E8" w:rsidP="001F15E8">
      <w:pPr>
        <w:spacing w:after="120"/>
        <w:ind w:left="360"/>
        <w:jc w:val="both"/>
      </w:pPr>
      <w:r w:rsidRPr="00CA30C0">
        <w:t xml:space="preserve">Poskytovateľ určil pre účely poskytnutia NFP schváleného týmto Rozhodnutím systém financovania </w:t>
      </w:r>
      <w:r>
        <w:t>..................................</w:t>
      </w:r>
      <w:r w:rsidRPr="00CA30C0">
        <w:t xml:space="preserve"> Prijímateľ je povinný podávať Žiadosti o</w:t>
      </w:r>
      <w:r>
        <w:t> </w:t>
      </w:r>
      <w:r w:rsidRPr="00CA30C0">
        <w:t>platbu</w:t>
      </w:r>
      <w:r>
        <w:t xml:space="preserve"> ................................. </w:t>
      </w:r>
    </w:p>
    <w:p w:rsidR="007C6B35" w:rsidRDefault="007C6B35" w:rsidP="007C6B35">
      <w:pPr>
        <w:autoSpaceDE w:val="0"/>
        <w:autoSpaceDN w:val="0"/>
        <w:adjustRightInd w:val="0"/>
        <w:ind w:left="426"/>
        <w:jc w:val="both"/>
      </w:pPr>
      <w:r w:rsidRPr="001E6854">
        <w:t>Prijímateľ je povinný predložiť Poskytovateľovi Záverečnú Žiadosť o platbu najneskôr</w:t>
      </w:r>
      <w:r>
        <w:t xml:space="preserve"> </w:t>
      </w:r>
      <w:r w:rsidRPr="001E6854">
        <w:t xml:space="preserve">do 3 mesiacov od termínu ukončenia realizácie aktivít Projektu podľa čl. 2 bod 2.4 </w:t>
      </w:r>
      <w:r>
        <w:t>tohto Rozhodnutia</w:t>
      </w:r>
      <w:r w:rsidRPr="001E6854">
        <w:t>.</w:t>
      </w:r>
    </w:p>
    <w:p w:rsidR="001F15E8" w:rsidRDefault="001F15E8" w:rsidP="001F15E8">
      <w:pPr>
        <w:spacing w:after="120"/>
        <w:ind w:left="360"/>
        <w:jc w:val="both"/>
      </w:pPr>
    </w:p>
    <w:p w:rsidR="001F15E8" w:rsidRPr="00CA30C0" w:rsidRDefault="001F15E8" w:rsidP="001F15E8">
      <w:pPr>
        <w:spacing w:after="120"/>
        <w:ind w:left="360"/>
        <w:jc w:val="both"/>
      </w:pPr>
    </w:p>
    <w:p w:rsidR="001F15E8" w:rsidRPr="00CA30C0" w:rsidRDefault="001F15E8" w:rsidP="001F15E8">
      <w:pPr>
        <w:numPr>
          <w:ilvl w:val="0"/>
          <w:numId w:val="20"/>
        </w:numPr>
        <w:spacing w:after="120"/>
        <w:jc w:val="both"/>
        <w:rPr>
          <w:b/>
        </w:rPr>
      </w:pPr>
      <w:r w:rsidRPr="00CA30C0">
        <w:rPr>
          <w:b/>
        </w:rPr>
        <w:t>ZÁVEREČNÉ USTANOVENIA</w:t>
      </w:r>
    </w:p>
    <w:p w:rsidR="001F15E8" w:rsidRPr="00CA30C0" w:rsidRDefault="001F15E8" w:rsidP="001F15E8">
      <w:pPr>
        <w:spacing w:before="120"/>
        <w:ind w:left="540"/>
        <w:jc w:val="both"/>
      </w:pPr>
      <w:r w:rsidRPr="00CA30C0">
        <w:t xml:space="preserve">Ak sa akékoľvek ustanovenie tohto Rozhodnutia stane neplatným v dôsledku jeho rozporu s právnymi predpismi SR a EÚ, nespôsobí to neplatnosť celého Rozhodnutia. </w:t>
      </w:r>
      <w:r>
        <w:t>Poskytovateľ nahradí</w:t>
      </w:r>
      <w:r w:rsidRPr="00CA30C0">
        <w:t xml:space="preserve"> neplatné ustanovenie novým platným ustanovením tak, aby zostal zachovaný účel </w:t>
      </w:r>
      <w:r>
        <w:t>Rozhodnutia</w:t>
      </w:r>
      <w:r w:rsidRPr="00CA30C0">
        <w:t xml:space="preserve"> a obsah jednotlivých ustanovení </w:t>
      </w:r>
      <w:r>
        <w:t>tohto Rozhodnutia a to formou zmeny Rozhodnutia</w:t>
      </w:r>
      <w:r w:rsidRPr="00CA30C0">
        <w:t>.</w:t>
      </w:r>
    </w:p>
    <w:p w:rsidR="001F15E8" w:rsidRPr="00CA30C0" w:rsidRDefault="001F15E8" w:rsidP="001F15E8">
      <w:pPr>
        <w:ind w:left="357"/>
        <w:jc w:val="both"/>
        <w:rPr>
          <w:b/>
        </w:rPr>
      </w:pPr>
    </w:p>
    <w:p w:rsidR="001F15E8" w:rsidRDefault="001F15E8" w:rsidP="001F15E8">
      <w:pPr>
        <w:ind w:left="567"/>
        <w:jc w:val="both"/>
      </w:pPr>
      <w:r w:rsidRPr="00CA30C0">
        <w:t>Neoddel</w:t>
      </w:r>
      <w:r>
        <w:t>iteľnou súčasťou  Rozhodnutia o schválení žiadosti o NFP</w:t>
      </w:r>
      <w:r w:rsidRPr="00CA30C0">
        <w:t xml:space="preserve"> sú Príloha č. 1 Všeobecné podmienky k rozhodnutiu o schválení žiadosti o poskytnutie nen</w:t>
      </w:r>
      <w:r>
        <w:t>ávratného finančného príspevku,</w:t>
      </w:r>
      <w:r w:rsidRPr="00CA30C0">
        <w:t> Príloha č. 2 Predmet podpory NFP</w:t>
      </w:r>
      <w:r>
        <w:t>, Príloha č. 3 Podrobný rozpočet projektu.</w:t>
      </w:r>
    </w:p>
    <w:p w:rsidR="001F15E8" w:rsidRPr="006A4795" w:rsidRDefault="001F15E8" w:rsidP="001F15E8">
      <w:pPr>
        <w:jc w:val="both"/>
      </w:pPr>
    </w:p>
    <w:p w:rsidR="001F15E8" w:rsidRDefault="001F15E8" w:rsidP="001F15E8">
      <w:pPr>
        <w:spacing w:after="120"/>
        <w:ind w:left="567"/>
        <w:jc w:val="both"/>
      </w:pPr>
      <w:r w:rsidRPr="006A4795">
        <w:t>Prijímateľ vyhlasuje, že všetky vyhlásenia pripojené k žiadosti o NFP ako aj zaslané Poskytovateľovi pred vydaním rozhodnutia o schválení NFP sú pravdivé a zostávajú účinné pri vydaní Rozhodnutia v nezmenenej forme.</w:t>
      </w:r>
    </w:p>
    <w:p w:rsidR="00204675" w:rsidRDefault="00204675" w:rsidP="001F15E8">
      <w:pPr>
        <w:spacing w:after="120"/>
        <w:ind w:left="567"/>
        <w:jc w:val="both"/>
      </w:pPr>
    </w:p>
    <w:p w:rsidR="001F15E8" w:rsidRDefault="001F15E8" w:rsidP="001F15E8">
      <w:pPr>
        <w:spacing w:after="120"/>
        <w:ind w:left="567"/>
        <w:jc w:val="both"/>
      </w:pPr>
      <w:r>
        <w:t>Toto Rozhodnutie je vyhotovené v 4 rovnopisoch, pričom po podpise tohto Rozhodnutia dostane Prijímateľ 1 rovnopis  a 3 rovnopisy dostane Poskytovateľ.</w:t>
      </w:r>
    </w:p>
    <w:p w:rsidR="001F15E8" w:rsidRDefault="001F15E8" w:rsidP="001F15E8">
      <w:pPr>
        <w:spacing w:after="120"/>
        <w:ind w:left="567"/>
        <w:jc w:val="both"/>
      </w:pPr>
    </w:p>
    <w:p w:rsidR="001F15E8" w:rsidRPr="00274FD7" w:rsidRDefault="001F15E8" w:rsidP="001F15E8">
      <w:pPr>
        <w:spacing w:after="120"/>
        <w:ind w:left="567"/>
        <w:jc w:val="both"/>
      </w:pPr>
    </w:p>
    <w:p w:rsidR="001F15E8" w:rsidRPr="00274FD7" w:rsidRDefault="001F15E8" w:rsidP="001F15E8">
      <w:pPr>
        <w:spacing w:after="120"/>
        <w:jc w:val="both"/>
      </w:pPr>
      <w:r w:rsidRPr="00274FD7">
        <w:rPr>
          <w:b/>
        </w:rPr>
        <w:t>P o u č e n i e :</w:t>
      </w:r>
      <w:r w:rsidRPr="00274FD7">
        <w:t xml:space="preserve"> Proti tomuto rozhodnutiu o schválení žiadosti o nenávratný finančný príspevok nie je možné podať žiadosť o preskúmanie rozhodnutia o schválení žiadosti. </w:t>
      </w:r>
    </w:p>
    <w:p w:rsidR="001F15E8" w:rsidRPr="006D1B43" w:rsidRDefault="001F15E8" w:rsidP="001F15E8">
      <w:pPr>
        <w:spacing w:before="120"/>
        <w:jc w:val="both"/>
        <w:rPr>
          <w:sz w:val="22"/>
          <w:szCs w:val="22"/>
        </w:rPr>
      </w:pPr>
    </w:p>
    <w:p w:rsidR="001F15E8" w:rsidRPr="006D1B43" w:rsidRDefault="001F15E8" w:rsidP="001F15E8">
      <w:pPr>
        <w:jc w:val="both"/>
        <w:outlineLvl w:val="0"/>
        <w:rPr>
          <w:sz w:val="22"/>
          <w:szCs w:val="22"/>
        </w:rPr>
      </w:pPr>
      <w:r>
        <w:rPr>
          <w:sz w:val="22"/>
          <w:szCs w:val="22"/>
        </w:rPr>
        <w:t>V Bratislave, dňa ................</w:t>
      </w:r>
    </w:p>
    <w:p w:rsidR="001F15E8" w:rsidRDefault="001F15E8" w:rsidP="001F15E8">
      <w:pPr>
        <w:jc w:val="both"/>
        <w:rPr>
          <w:sz w:val="22"/>
          <w:szCs w:val="22"/>
        </w:rPr>
      </w:pPr>
    </w:p>
    <w:p w:rsidR="001F15E8" w:rsidRPr="006D1B43" w:rsidRDefault="001F15E8" w:rsidP="001F15E8">
      <w:pPr>
        <w:jc w:val="both"/>
        <w:rPr>
          <w:sz w:val="22"/>
          <w:szCs w:val="22"/>
        </w:rPr>
      </w:pPr>
      <w:r w:rsidRPr="006D1B43">
        <w:rPr>
          <w:sz w:val="22"/>
          <w:szCs w:val="22"/>
        </w:rPr>
        <w:t xml:space="preserve"> </w:t>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t xml:space="preserve">             </w:t>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r>
      <w:r w:rsidRPr="006D1B43">
        <w:rPr>
          <w:sz w:val="22"/>
          <w:szCs w:val="22"/>
        </w:rPr>
        <w:tab/>
        <w:t xml:space="preserve"> </w:t>
      </w:r>
      <w:r>
        <w:rPr>
          <w:sz w:val="22"/>
          <w:szCs w:val="22"/>
        </w:rPr>
        <w:t xml:space="preserve">   </w:t>
      </w:r>
      <w:r w:rsidRPr="006D1B43">
        <w:rPr>
          <w:sz w:val="22"/>
          <w:szCs w:val="22"/>
        </w:rPr>
        <w:t>............................................................</w:t>
      </w:r>
    </w:p>
    <w:p w:rsidR="00125608" w:rsidRDefault="001F15E8" w:rsidP="001F15E8">
      <w:pPr>
        <w:ind w:left="3540"/>
        <w:jc w:val="center"/>
        <w:rPr>
          <w:sz w:val="22"/>
          <w:szCs w:val="22"/>
        </w:rPr>
      </w:pPr>
      <w:r>
        <w:rPr>
          <w:sz w:val="22"/>
          <w:szCs w:val="22"/>
        </w:rPr>
        <w:t xml:space="preserve">Podpis štatutárneho orgánu riadiaceho orgánu </w:t>
      </w:r>
    </w:p>
    <w:p w:rsidR="001F15E8" w:rsidRDefault="001F15E8" w:rsidP="001F15E8">
      <w:pPr>
        <w:ind w:left="3540"/>
        <w:jc w:val="center"/>
        <w:rPr>
          <w:sz w:val="22"/>
          <w:szCs w:val="22"/>
        </w:rPr>
      </w:pPr>
      <w:r>
        <w:rPr>
          <w:sz w:val="22"/>
          <w:szCs w:val="22"/>
        </w:rPr>
        <w:t>(vrátane jeho mena, priezviska a funkcie)</w:t>
      </w:r>
    </w:p>
    <w:p w:rsidR="00204675" w:rsidRDefault="00204675">
      <w:pPr>
        <w:rPr>
          <w:bCs/>
        </w:rPr>
      </w:pPr>
      <w:r>
        <w:rPr>
          <w:bCs/>
        </w:rPr>
        <w:br w:type="page"/>
      </w:r>
    </w:p>
    <w:p w:rsidR="00204675" w:rsidRDefault="00204675" w:rsidP="00CB2029">
      <w:pPr>
        <w:spacing w:before="120"/>
        <w:jc w:val="both"/>
        <w:rPr>
          <w:bCs/>
        </w:rPr>
      </w:pPr>
    </w:p>
    <w:p w:rsidR="00CB2029" w:rsidRPr="00D271F3" w:rsidRDefault="00CB2029" w:rsidP="00CB2029">
      <w:pPr>
        <w:spacing w:before="120"/>
        <w:jc w:val="both"/>
        <w:rPr>
          <w:bCs/>
        </w:rPr>
      </w:pPr>
      <w:r w:rsidRPr="00D271F3">
        <w:rPr>
          <w:bCs/>
        </w:rPr>
        <w:t xml:space="preserve">Príloha č. 1 Rozhodnutia o schválení žiadosti o NFP  </w:t>
      </w:r>
    </w:p>
    <w:p w:rsidR="00CB2029" w:rsidRPr="00D271F3" w:rsidRDefault="00CB2029" w:rsidP="00CB2029">
      <w:pPr>
        <w:spacing w:before="120"/>
        <w:jc w:val="both"/>
        <w:rPr>
          <w:b/>
          <w:bCs/>
        </w:rPr>
      </w:pPr>
    </w:p>
    <w:p w:rsidR="00CB2029" w:rsidRPr="00D271F3" w:rsidRDefault="00CB2029" w:rsidP="00CB2029">
      <w:pPr>
        <w:spacing w:before="120"/>
        <w:jc w:val="center"/>
        <w:rPr>
          <w:b/>
          <w:bCs/>
        </w:rPr>
      </w:pPr>
      <w:r w:rsidRPr="00D271F3">
        <w:rPr>
          <w:b/>
          <w:bCs/>
        </w:rPr>
        <w:t>VŠEOBECNÉ PODMIENKY K ROZHODNUTIU O SCHVÁLENÍ ŽIADOSTI O POSKYTNUTIE NENÁVRATNÉHO FINANČNÉHO PRÍSPEVKU</w:t>
      </w:r>
    </w:p>
    <w:p w:rsidR="00CB2029" w:rsidRPr="00D271F3" w:rsidRDefault="00CB2029" w:rsidP="00CB2029">
      <w:pPr>
        <w:spacing w:before="120"/>
        <w:jc w:val="both"/>
        <w:rPr>
          <w:bCs/>
        </w:rPr>
      </w:pPr>
    </w:p>
    <w:p w:rsidR="00CB2029" w:rsidRPr="00D271F3" w:rsidRDefault="00CB2029" w:rsidP="00CB2029">
      <w:pPr>
        <w:spacing w:before="120"/>
        <w:jc w:val="both"/>
        <w:rPr>
          <w:bCs/>
        </w:rPr>
      </w:pPr>
      <w:r w:rsidRPr="00D271F3">
        <w:rPr>
          <w:bCs/>
        </w:rPr>
        <w:t xml:space="preserve">Tieto Všeobecné podmienky k rozhodnutiu o schválení žiadosti o NFP upravujú vzájomné práva a povinnosti medzi Poskytovateľom NFP na jednej strane a Prijímateľom tohto NFP na strane druhej. </w:t>
      </w:r>
    </w:p>
    <w:p w:rsidR="00CB2029" w:rsidRPr="00D271F3" w:rsidRDefault="00CB2029" w:rsidP="00CB2029">
      <w:pPr>
        <w:spacing w:before="120"/>
        <w:jc w:val="both"/>
        <w:rPr>
          <w:bCs/>
        </w:rPr>
      </w:pPr>
      <w:r w:rsidRPr="00D271F3">
        <w:rPr>
          <w:bCs/>
        </w:rPr>
        <w:t>Pre účely týchto Všeobecných podmienok k rozhodnutiu o schválení žiadosti o NFP sa Všeobecné podmienky k rozhodnutiu o schválení žiadosti o NFP ďalej označujú ako „VP“, Rozhodnutie o schválení žiadosti o NFP bez VP a ostatných príloh sa ďalej označuje ako „rozhodnutie o schválení ŽoNFP“ a  Rozhodnutie o schválení žiadosti o NFP, VP a ostatné prílohy sa ďalej označujú ako „Rozhodnutie“.</w:t>
      </w:r>
    </w:p>
    <w:p w:rsidR="00CB2029" w:rsidRPr="00D271F3" w:rsidRDefault="00CB2029" w:rsidP="00CB2029">
      <w:pPr>
        <w:spacing w:before="120"/>
        <w:jc w:val="both"/>
        <w:rPr>
          <w:bCs/>
        </w:rPr>
      </w:pPr>
      <w:r w:rsidRPr="00D271F3">
        <w:rPr>
          <w:bCs/>
        </w:rPr>
        <w:t xml:space="preserve">VP sú neoddeliteľnou súčasťou rozhodnutia o schválení ŽoNFP. Ak by niektoré ustanovenia VP boli v rozpore s ustanoveniami rozhodnutia o schválení ŽoNFP, platia ustanovenia rozhodnutia o schválení ŽoNFP. </w:t>
      </w:r>
    </w:p>
    <w:p w:rsidR="00CB2029" w:rsidRPr="00D271F3" w:rsidRDefault="00CB2029" w:rsidP="00CB2029">
      <w:pPr>
        <w:spacing w:before="120"/>
        <w:jc w:val="both"/>
        <w:rPr>
          <w:bCs/>
        </w:rPr>
      </w:pPr>
      <w:r w:rsidRPr="00D271F3">
        <w:rPr>
          <w:bCs/>
        </w:rPr>
        <w:t xml:space="preserve">Vzájomné práva a povinnosti medzi Poskytovateľom a Prijímateľom sa riadia Rozhodnutím,  všetkými dokumentmi, na ktoré Rozhodnutie odkazuje v ich platnom znení a právnymi predpismi SR a EÚ. Poskytovateľ a Prijímateľ sa dohodli, že práva a povinnosti upravené medzi nimi sa budú ďalej spravovať príslušným písomným vyzvaním na predkladanie žiadostí o NFP, Systémom finančného riadenia štrukturálnych fondov a Kohézneho fondu na programové obdobie 2007 – </w:t>
      </w:r>
      <w:smartTag w:uri="urn:schemas-microsoft-com:office:smarttags" w:element="metricconverter">
        <w:smartTagPr>
          <w:attr w:name="ProductID" w:val="2013 a"/>
        </w:smartTagPr>
        <w:r w:rsidRPr="00D271F3">
          <w:rPr>
            <w:bCs/>
          </w:rPr>
          <w:t>2013 a</w:t>
        </w:r>
      </w:smartTag>
      <w:r w:rsidRPr="00D271F3">
        <w:rPr>
          <w:bCs/>
        </w:rPr>
        <w:t xml:space="preserve"> Systémom riadenia štrukturálnych fondov a Kohézneho fondu na programové obdobie 2007 – 2013</w:t>
      </w:r>
      <w:r w:rsidR="008E2BE5">
        <w:rPr>
          <w:bCs/>
        </w:rPr>
        <w:t>,</w:t>
      </w:r>
      <w:r w:rsidR="008E2BE5" w:rsidRPr="008E2BE5">
        <w:rPr>
          <w:bCs/>
        </w:rPr>
        <w:t xml:space="preserve"> </w:t>
      </w:r>
      <w:r w:rsidR="008E2BE5">
        <w:rPr>
          <w:bCs/>
        </w:rPr>
        <w:t>príslušnou príručkou pre prijímateľa a usmerneniami RO</w:t>
      </w:r>
      <w:r w:rsidR="008E2BE5" w:rsidRPr="00D572D4">
        <w:rPr>
          <w:bCs/>
        </w:rPr>
        <w:t>.</w:t>
      </w:r>
      <w:r w:rsidRPr="00D271F3" w:rsidDel="008C117D">
        <w:rPr>
          <w:bCs/>
        </w:rPr>
        <w:t xml:space="preserve"> </w:t>
      </w:r>
      <w:r w:rsidRPr="00D271F3">
        <w:rPr>
          <w:bCs/>
        </w:rPr>
        <w:t xml:space="preserve"> </w:t>
      </w:r>
    </w:p>
    <w:p w:rsidR="00CB2029" w:rsidRPr="00D271F3" w:rsidRDefault="00CB2029" w:rsidP="00CB2029">
      <w:pPr>
        <w:spacing w:before="120"/>
        <w:jc w:val="both"/>
      </w:pPr>
    </w:p>
    <w:p w:rsidR="00CB2029" w:rsidRPr="00D271F3" w:rsidRDefault="00CB2029" w:rsidP="00CB2029">
      <w:pPr>
        <w:pStyle w:val="Zkladntext"/>
        <w:rPr>
          <w:b/>
        </w:rPr>
      </w:pPr>
      <w:r w:rsidRPr="00D271F3">
        <w:rPr>
          <w:b/>
        </w:rPr>
        <w:t xml:space="preserve">LEGISLATÍVA A VÝKLAD POJMOV </w:t>
      </w:r>
    </w:p>
    <w:p w:rsidR="00CB2029" w:rsidRPr="00D271F3" w:rsidRDefault="00CB2029" w:rsidP="00CB2029">
      <w:pPr>
        <w:pStyle w:val="Zkladntext"/>
        <w:tabs>
          <w:tab w:val="num" w:pos="0"/>
        </w:tabs>
        <w:rPr>
          <w:b/>
        </w:rPr>
      </w:pPr>
    </w:p>
    <w:p w:rsidR="00CB2029" w:rsidRPr="00D271F3" w:rsidRDefault="00CB2029" w:rsidP="00CB2029">
      <w:pPr>
        <w:pStyle w:val="Zkladntext"/>
        <w:tabs>
          <w:tab w:val="num" w:pos="0"/>
        </w:tabs>
        <w:rPr>
          <w:b/>
        </w:rPr>
      </w:pPr>
      <w:r w:rsidRPr="00D271F3">
        <w:rPr>
          <w:b/>
        </w:rPr>
        <w:t>Základný právny rámec upravujúci vzťahy medzi Poskytovateľom a Prijímateľom tvoria najmä:</w:t>
      </w:r>
    </w:p>
    <w:p w:rsidR="00CB2029" w:rsidRPr="00D271F3" w:rsidRDefault="00CB2029" w:rsidP="00CB2029">
      <w:pPr>
        <w:pStyle w:val="Zkladntext"/>
        <w:tabs>
          <w:tab w:val="num" w:pos="540"/>
        </w:tabs>
        <w:rPr>
          <w:u w:val="single"/>
        </w:rPr>
      </w:pPr>
      <w:r w:rsidRPr="00D271F3">
        <w:rPr>
          <w:u w:val="single"/>
        </w:rPr>
        <w:t xml:space="preserve">Právne predpisy </w:t>
      </w:r>
    </w:p>
    <w:p w:rsidR="00A32B2C" w:rsidRPr="00D271F3" w:rsidRDefault="00A32B2C" w:rsidP="00A32B2C">
      <w:pPr>
        <w:numPr>
          <w:ilvl w:val="0"/>
          <w:numId w:val="18"/>
        </w:numPr>
        <w:tabs>
          <w:tab w:val="clear" w:pos="360"/>
          <w:tab w:val="left" w:pos="900"/>
        </w:tabs>
        <w:spacing w:before="120"/>
        <w:ind w:left="900"/>
        <w:jc w:val="both"/>
        <w:rPr>
          <w:lang w:eastAsia="en-US"/>
        </w:rPr>
      </w:pPr>
      <w:r w:rsidRPr="00D271F3">
        <w:rPr>
          <w:lang w:eastAsia="en-US"/>
        </w:rPr>
        <w:t xml:space="preserve">zákon č. 528/2008 </w:t>
      </w:r>
      <w:proofErr w:type="spellStart"/>
      <w:r w:rsidRPr="00D271F3">
        <w:rPr>
          <w:lang w:eastAsia="en-US"/>
        </w:rPr>
        <w:t>Z.z</w:t>
      </w:r>
      <w:proofErr w:type="spellEnd"/>
      <w:r w:rsidRPr="00D271F3">
        <w:rPr>
          <w:lang w:eastAsia="en-US"/>
        </w:rPr>
        <w:t>. o pomoci a podpore poskytovanej z fondov Európskeho spoločenstva v znení neskorších predpisov (ďalej aj „zákon o pomoci a podpore“);</w:t>
      </w:r>
    </w:p>
    <w:p w:rsidR="00A32B2C" w:rsidRPr="00D271F3" w:rsidRDefault="00A32B2C" w:rsidP="00A32B2C">
      <w:pPr>
        <w:numPr>
          <w:ilvl w:val="0"/>
          <w:numId w:val="18"/>
        </w:numPr>
        <w:tabs>
          <w:tab w:val="clear" w:pos="360"/>
          <w:tab w:val="left" w:pos="900"/>
        </w:tabs>
        <w:spacing w:before="120"/>
        <w:ind w:left="900"/>
        <w:jc w:val="both"/>
        <w:rPr>
          <w:lang w:eastAsia="en-US"/>
        </w:rPr>
      </w:pPr>
      <w:r w:rsidRPr="00D271F3">
        <w:rPr>
          <w:lang w:eastAsia="en-US"/>
        </w:rPr>
        <w:t xml:space="preserve">zákon č. 502/2001 </w:t>
      </w:r>
      <w:proofErr w:type="spellStart"/>
      <w:r w:rsidRPr="00D271F3">
        <w:rPr>
          <w:lang w:eastAsia="en-US"/>
        </w:rPr>
        <w:t>Z.z</w:t>
      </w:r>
      <w:proofErr w:type="spellEnd"/>
      <w:r w:rsidRPr="00D271F3">
        <w:rPr>
          <w:lang w:eastAsia="en-US"/>
        </w:rPr>
        <w:t>. o finančnej kontrole a vnútornom audite a o zmene a doplnení niektorých zákonov v znení v znení ne</w:t>
      </w:r>
      <w:smartTag w:uri="urn:schemas-microsoft-com:office:smarttags" w:element="PersonName">
        <w:r w:rsidRPr="00D271F3">
          <w:rPr>
            <w:lang w:eastAsia="en-US"/>
          </w:rPr>
          <w:t>s</w:t>
        </w:r>
      </w:smartTag>
      <w:r w:rsidRPr="00D271F3">
        <w:rPr>
          <w:lang w:eastAsia="en-US"/>
        </w:rPr>
        <w:t>korších predpi</w:t>
      </w:r>
      <w:smartTag w:uri="urn:schemas-microsoft-com:office:smarttags" w:element="PersonName">
        <w:r w:rsidRPr="00D271F3">
          <w:rPr>
            <w:lang w:eastAsia="en-US"/>
          </w:rPr>
          <w:t>s</w:t>
        </w:r>
      </w:smartTag>
      <w:r w:rsidRPr="00D271F3">
        <w:rPr>
          <w:lang w:eastAsia="en-US"/>
        </w:rPr>
        <w:t xml:space="preserve">ov (ďalej aj „zákon o finančnej kontrole a vnútornom audite“); </w:t>
      </w:r>
    </w:p>
    <w:p w:rsidR="00A32B2C" w:rsidRPr="00D271F3" w:rsidRDefault="00A32B2C" w:rsidP="00A32B2C">
      <w:pPr>
        <w:numPr>
          <w:ilvl w:val="0"/>
          <w:numId w:val="18"/>
        </w:numPr>
        <w:tabs>
          <w:tab w:val="clear" w:pos="360"/>
          <w:tab w:val="left" w:pos="900"/>
        </w:tabs>
        <w:spacing w:before="120"/>
        <w:ind w:left="900"/>
        <w:jc w:val="both"/>
        <w:rPr>
          <w:lang w:eastAsia="en-US"/>
        </w:rPr>
      </w:pPr>
      <w:r w:rsidRPr="00D271F3">
        <w:rPr>
          <w:lang w:eastAsia="en-US"/>
        </w:rPr>
        <w:t>zákon č. 523/2004 Z. z. o rozpočtových pravidlách verejnej správy a o zmene a doplnení niektorých zákonov v znení neskorších predpisov (ďalej aj „zákon o rozpočtových pravidlách verejnej správy“);</w:t>
      </w:r>
    </w:p>
    <w:p w:rsidR="00A32B2C" w:rsidRPr="00D271F3" w:rsidRDefault="00A32B2C" w:rsidP="00A32B2C">
      <w:pPr>
        <w:numPr>
          <w:ilvl w:val="0"/>
          <w:numId w:val="18"/>
        </w:numPr>
        <w:tabs>
          <w:tab w:val="clear" w:pos="360"/>
          <w:tab w:val="left" w:pos="900"/>
        </w:tabs>
        <w:spacing w:before="120"/>
        <w:ind w:left="900"/>
        <w:jc w:val="both"/>
        <w:rPr>
          <w:lang w:eastAsia="en-US"/>
        </w:rPr>
      </w:pPr>
      <w:r w:rsidRPr="00D271F3">
        <w:rPr>
          <w:lang w:eastAsia="en-US"/>
        </w:rPr>
        <w:t xml:space="preserve">zákon č. 25/2006 </w:t>
      </w:r>
      <w:proofErr w:type="spellStart"/>
      <w:r w:rsidRPr="00D271F3">
        <w:rPr>
          <w:lang w:eastAsia="en-US"/>
        </w:rPr>
        <w:t>Z.z</w:t>
      </w:r>
      <w:proofErr w:type="spellEnd"/>
      <w:r w:rsidRPr="00D271F3">
        <w:rPr>
          <w:lang w:eastAsia="en-US"/>
        </w:rPr>
        <w:t>. o verejnom ob</w:t>
      </w:r>
      <w:smartTag w:uri="urn:schemas-microsoft-com:office:smarttags" w:element="PersonName">
        <w:r w:rsidRPr="00D271F3">
          <w:rPr>
            <w:lang w:eastAsia="en-US"/>
          </w:rPr>
          <w:t>s</w:t>
        </w:r>
      </w:smartTag>
      <w:r w:rsidRPr="00D271F3">
        <w:rPr>
          <w:lang w:eastAsia="en-US"/>
        </w:rPr>
        <w:t xml:space="preserve">tarávaní a o zmene a doplnení niektorých zákonov v znení neskorších predpisov (ďalej aj „ZVO“); </w:t>
      </w:r>
    </w:p>
    <w:p w:rsidR="00A32B2C" w:rsidRPr="00D271F3" w:rsidRDefault="00A32B2C" w:rsidP="00A32B2C">
      <w:pPr>
        <w:numPr>
          <w:ilvl w:val="0"/>
          <w:numId w:val="18"/>
        </w:numPr>
        <w:tabs>
          <w:tab w:val="clear" w:pos="360"/>
          <w:tab w:val="left" w:pos="900"/>
        </w:tabs>
        <w:spacing w:before="120"/>
        <w:ind w:left="900"/>
        <w:jc w:val="both"/>
        <w:rPr>
          <w:lang w:eastAsia="en-US"/>
        </w:rPr>
      </w:pPr>
      <w:r w:rsidRPr="00D271F3">
        <w:rPr>
          <w:bCs/>
          <w:lang w:eastAsia="en-US"/>
        </w:rPr>
        <w:t>Nariadenie Rady (ES) č. 1084/2006 z 11. júla 2006, ktorým sa zriaďuje Kohézny fond, a ktorým sa zrušuje Nariadenie (ES) č. 1164/1994;</w:t>
      </w:r>
      <w:r w:rsidRPr="00D271F3">
        <w:rPr>
          <w:lang w:eastAsia="en-US"/>
        </w:rPr>
        <w:t xml:space="preserve"> </w:t>
      </w:r>
    </w:p>
    <w:p w:rsidR="00A32B2C" w:rsidRPr="00D271F3" w:rsidRDefault="00B44C07" w:rsidP="00A32B2C">
      <w:pPr>
        <w:numPr>
          <w:ilvl w:val="0"/>
          <w:numId w:val="18"/>
        </w:numPr>
        <w:tabs>
          <w:tab w:val="clear" w:pos="360"/>
          <w:tab w:val="left" w:pos="900"/>
        </w:tabs>
        <w:spacing w:before="120"/>
        <w:ind w:left="900"/>
        <w:jc w:val="both"/>
        <w:rPr>
          <w:lang w:eastAsia="en-US"/>
        </w:rPr>
      </w:pPr>
      <w:hyperlink r:id="rId14" w:history="1">
        <w:r w:rsidR="00A32B2C" w:rsidRPr="00D271F3">
          <w:rPr>
            <w:lang w:eastAsia="en-US"/>
          </w:rPr>
          <w:t xml:space="preserve">Nariadenie Rady (ES) 1083/2006 z 11. júla 2006, ktorým sa ustanovujú všeobecné ustanovenia o Európskom fonde regionálneho rozvoja, Európskom sociálnom fonde a Kohéznom fonde, a ktorým sa zrušuje nariadenie (ES) č. 1260/1999 v znení nariadenia Rady (ES) č. 1341/2008 v platnom znení (ďalej aj „všeobecné nariadenie“ alebo Nariadenie Rady (ES) č. 1083/2006“); </w:t>
        </w:r>
      </w:hyperlink>
    </w:p>
    <w:p w:rsidR="00A32B2C" w:rsidRPr="00D271F3" w:rsidRDefault="00A32B2C" w:rsidP="00A32B2C">
      <w:pPr>
        <w:numPr>
          <w:ilvl w:val="0"/>
          <w:numId w:val="18"/>
        </w:numPr>
        <w:tabs>
          <w:tab w:val="clear" w:pos="360"/>
          <w:tab w:val="num" w:pos="851"/>
          <w:tab w:val="left" w:pos="900"/>
        </w:tabs>
        <w:spacing w:before="120"/>
        <w:ind w:left="851" w:hanging="425"/>
        <w:jc w:val="both"/>
        <w:rPr>
          <w:bCs/>
          <w:lang w:eastAsia="en-US"/>
        </w:rPr>
      </w:pPr>
      <w:r w:rsidRPr="00D271F3">
        <w:rPr>
          <w:bCs/>
          <w:lang w:eastAsia="en-US"/>
        </w:rPr>
        <w:t>Nariadenie Európskeho parlamentu a Rady (ES) č. 1080/2006 z 5. júla 2006 o Európskom fonde regionálneho rozvoja, a ktorým sa ruší nariadenie (ES) č.1783/1999 v platnom znení (ďalej aj „všeobecné nariadenie“ alebo Nariadenie Rady (ES) č. 1080/2006“);</w:t>
      </w:r>
    </w:p>
    <w:p w:rsidR="00A32B2C" w:rsidRPr="00D271F3" w:rsidRDefault="00A32B2C" w:rsidP="00A32B2C">
      <w:pPr>
        <w:numPr>
          <w:ilvl w:val="0"/>
          <w:numId w:val="18"/>
        </w:numPr>
        <w:tabs>
          <w:tab w:val="clear" w:pos="360"/>
          <w:tab w:val="left" w:pos="900"/>
        </w:tabs>
        <w:spacing w:before="120"/>
        <w:ind w:left="900"/>
        <w:jc w:val="both"/>
        <w:rPr>
          <w:bCs/>
          <w:lang w:eastAsia="en-US"/>
        </w:rPr>
      </w:pPr>
      <w:r w:rsidRPr="00D271F3">
        <w:rPr>
          <w:bCs/>
          <w:lang w:eastAsia="en-US"/>
        </w:rPr>
        <w:t>Nariadenie Európskeho parlamentu a Rady (ES) č.1081/2006 z 5. júla 2006 o Európskom sociálnom fonde, a ktorým sa ruší nariadenie (ES) č.1784/1999 v platnom znení (ďalej aj „Nariadenie EP a Rady (ES) č. 1081/2006“);</w:t>
      </w:r>
    </w:p>
    <w:p w:rsidR="00A32B2C" w:rsidRPr="00D271F3" w:rsidRDefault="00A32B2C" w:rsidP="00A32B2C">
      <w:pPr>
        <w:numPr>
          <w:ilvl w:val="0"/>
          <w:numId w:val="19"/>
        </w:numPr>
        <w:autoSpaceDE w:val="0"/>
        <w:autoSpaceDN w:val="0"/>
        <w:adjustRightInd w:val="0"/>
        <w:spacing w:before="120"/>
        <w:jc w:val="both"/>
        <w:rPr>
          <w:bCs/>
        </w:rPr>
      </w:pPr>
      <w:r w:rsidRPr="00D271F3">
        <w:t xml:space="preserve">Nariadenie </w:t>
      </w:r>
      <w:r w:rsidRPr="00D271F3">
        <w:rPr>
          <w:bCs/>
        </w:rPr>
        <w:t>komisie (ES) č. 1828/2006, ktorým sa stanovujú vykonávacie pravidlá Nariadenia Rady (ES) č. 1083/2006, ktorým sa ustanovujú všeobecné ustanovenia o Európskom fonde regionálneho rozvoja, Európskom sociálnom fonde a Kohéznom fonde a Nariadenia Európskeho parlamentu v platnom znení (ďalej aj „Nariadenie Komisie (ES) č. 1828/2006“).</w:t>
      </w:r>
    </w:p>
    <w:p w:rsidR="00CB2029" w:rsidRPr="00D271F3" w:rsidRDefault="00CB2029" w:rsidP="00CB2029">
      <w:pPr>
        <w:pStyle w:val="Zkladntext"/>
        <w:rPr>
          <w:b/>
        </w:rPr>
      </w:pPr>
    </w:p>
    <w:p w:rsidR="00CB2029" w:rsidRPr="00D271F3" w:rsidRDefault="00CB2029" w:rsidP="00CB2029">
      <w:pPr>
        <w:pStyle w:val="Zkladntext"/>
        <w:ind w:left="540" w:hanging="540"/>
        <w:rPr>
          <w:b/>
        </w:rPr>
      </w:pPr>
      <w:r w:rsidRPr="00D271F3">
        <w:rPr>
          <w:u w:val="single"/>
        </w:rPr>
        <w:t>Pojmy a skratky</w:t>
      </w:r>
    </w:p>
    <w:p w:rsidR="00CB2029" w:rsidRPr="00D271F3" w:rsidRDefault="00CB2029" w:rsidP="00CB2029">
      <w:pPr>
        <w:pStyle w:val="Zkladntext"/>
        <w:ind w:left="540" w:hanging="540"/>
      </w:pPr>
      <w:r w:rsidRPr="00D271F3">
        <w:rPr>
          <w:b/>
        </w:rPr>
        <w:tab/>
      </w:r>
      <w:r w:rsidRPr="00D271F3">
        <w:t>Pojmy a skratky používané vo vzťahu medzi Poskytovateľom a Prijímateľom na účely Rozhodnutia, ak nie je v Rozhodnutí osobitne upravené inak, sú najmä:</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lang w:eastAsia="en-US"/>
        </w:rPr>
        <w:t xml:space="preserve">Aktivita – </w:t>
      </w:r>
      <w:r w:rsidRPr="00D271F3">
        <w:rPr>
          <w:rFonts w:cs="Arial"/>
        </w:rPr>
        <w:t xml:space="preserve">súhrn činností realizovaných Prijímateľom v rámci Projektu na to vyčlenenými finančnými zdrojmi, ktoré prispievajú k dosiahnutiu konkrétneho výsledku a majú definovaný výstup, ktorý predstavuje pridanú hodnotu </w:t>
      </w:r>
      <w:r w:rsidRPr="00D271F3">
        <w:rPr>
          <w:rFonts w:cs="Arial"/>
        </w:rPr>
        <w:br/>
        <w:t xml:space="preserve">pre Prijímateľa a/alebo cieľovú skupinu/užívateľov výsledkov Projektu nezávisle </w:t>
      </w:r>
      <w:r w:rsidRPr="00D271F3">
        <w:rPr>
          <w:rFonts w:cs="Arial"/>
        </w:rPr>
        <w:br/>
        <w:t>na realizácii ostatných aktivít. Aktivita je jasne vymedzená časom, prostriedkami a výdavkami. Aktivity sa členia na hlavné aktivity a podporné aktivity;</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lang w:eastAsia="en-US"/>
        </w:rPr>
        <w:t xml:space="preserve">Bezodkladne </w:t>
      </w:r>
      <w:r w:rsidRPr="00D271F3">
        <w:rPr>
          <w:bCs/>
          <w:lang w:eastAsia="en-US"/>
        </w:rPr>
        <w:t xml:space="preserve">– najneskôr do siedmych dní od vzniku skutočnosti rozhodnej </w:t>
      </w:r>
      <w:r w:rsidRPr="00D271F3">
        <w:rPr>
          <w:bCs/>
          <w:lang w:eastAsia="en-US"/>
        </w:rPr>
        <w:br/>
        <w:t>pre počítanie lehoty;</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rPr>
        <w:t>Celkové oprávnené výdavky</w:t>
      </w:r>
      <w:r w:rsidRPr="00D271F3">
        <w:t xml:space="preserve"> – oprávnené výdavky Prijímateľa, ktoré súvisia výlučne s realizáciou aktivít Projektu v rámci oprávneného obdobia stanoveného </w:t>
      </w:r>
      <w:r w:rsidRPr="00D271F3">
        <w:br/>
        <w:t xml:space="preserve">v písomnom vyzvaní vo forme nákladov a výdavkov Prijímateľa a sú určené v rozhodnutí o schválení ŽoNFP; </w:t>
      </w:r>
    </w:p>
    <w:p w:rsidR="00204675" w:rsidRDefault="00CB2029" w:rsidP="00CB2029">
      <w:pPr>
        <w:numPr>
          <w:ilvl w:val="0"/>
          <w:numId w:val="18"/>
        </w:numPr>
        <w:tabs>
          <w:tab w:val="clear" w:pos="360"/>
          <w:tab w:val="num" w:pos="900"/>
        </w:tabs>
        <w:spacing w:before="120"/>
        <w:ind w:left="900"/>
        <w:jc w:val="both"/>
        <w:rPr>
          <w:lang w:eastAsia="en-US"/>
        </w:rPr>
      </w:pPr>
      <w:r w:rsidRPr="00D271F3">
        <w:rPr>
          <w:b/>
        </w:rPr>
        <w:t>Certifikačný orgán</w:t>
      </w:r>
      <w:r w:rsidRPr="00D271F3">
        <w:t xml:space="preserve"> – </w:t>
      </w:r>
      <w:r w:rsidR="002C004C">
        <w:rPr>
          <w:lang w:eastAsia="en-US"/>
        </w:rPr>
        <w:t>orgán, ktorý vykonáva certifikáciu výkazov výdavkov a žiadostí o platbu predtým, ako sa zašlú Európskej komisii, zodpovedá za vypracovanie žiadostí o platbu na Európsku komisiu, príjem platieb z Európskej komisie, ako aj realizáciu platieb Poskytovateľom. Úlohy certifikačného orgánu plní Ministerstvo financií;</w:t>
      </w:r>
      <w:r w:rsidR="002C004C" w:rsidRPr="00D271F3" w:rsidDel="002C004C">
        <w:t xml:space="preserve"> </w:t>
      </w:r>
    </w:p>
    <w:p w:rsidR="00CB2029" w:rsidRPr="00D271F3" w:rsidRDefault="00CB2029" w:rsidP="00CB2029">
      <w:pPr>
        <w:numPr>
          <w:ilvl w:val="0"/>
          <w:numId w:val="18"/>
        </w:numPr>
        <w:tabs>
          <w:tab w:val="clear" w:pos="360"/>
          <w:tab w:val="num" w:pos="900"/>
        </w:tabs>
        <w:spacing w:before="120"/>
        <w:ind w:left="900"/>
        <w:jc w:val="both"/>
        <w:rPr>
          <w:lang w:eastAsia="en-US"/>
        </w:rPr>
      </w:pPr>
      <w:r w:rsidRPr="002C004C">
        <w:rPr>
          <w:b/>
          <w:bCs/>
        </w:rPr>
        <w:t xml:space="preserve">Deň </w:t>
      </w:r>
      <w:r w:rsidRPr="002C004C">
        <w:rPr>
          <w:b/>
          <w:lang w:eastAsia="en-US"/>
        </w:rPr>
        <w:t xml:space="preserve">– </w:t>
      </w:r>
      <w:r w:rsidRPr="002C004C">
        <w:rPr>
          <w:lang w:eastAsia="en-US"/>
        </w:rPr>
        <w:t>dňom sa rozumie</w:t>
      </w:r>
      <w:r w:rsidRPr="00D271F3">
        <w:rPr>
          <w:bCs/>
          <w:lang w:eastAsia="en-US"/>
        </w:rPr>
        <w:t xml:space="preserve"> kal</w:t>
      </w:r>
      <w:r w:rsidRPr="00D271F3">
        <w:rPr>
          <w:lang w:eastAsia="en-US"/>
        </w:rPr>
        <w:t>endárny deň, pokiaľ v Rozhodnutí nie je výslovne uvedené že ide o pracovný deň;</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lang w:eastAsia="en-US"/>
        </w:rPr>
        <w:t xml:space="preserve">Dokumentácia – </w:t>
      </w:r>
      <w:r w:rsidRPr="00D271F3">
        <w:rPr>
          <w:bCs/>
          <w:lang w:eastAsia="en-US"/>
        </w:rPr>
        <w:t xml:space="preserve">akákoľvek informácia alebo súbor informácií zachytené </w:t>
      </w:r>
      <w:r w:rsidRPr="00D271F3">
        <w:rPr>
          <w:bCs/>
          <w:lang w:eastAsia="en-US"/>
        </w:rPr>
        <w:br/>
        <w:t>na hmotnom substráte týkajúce sa a/alebo súvisiace s Projektom;</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lang w:eastAsia="en-US"/>
        </w:rPr>
        <w:t xml:space="preserve">Dodávateľ </w:t>
      </w:r>
      <w:r w:rsidRPr="00D271F3">
        <w:rPr>
          <w:b/>
          <w:lang w:eastAsia="en-US"/>
        </w:rPr>
        <w:t>P</w:t>
      </w:r>
      <w:r w:rsidRPr="00D271F3">
        <w:rPr>
          <w:b/>
          <w:bCs/>
          <w:lang w:eastAsia="en-US"/>
        </w:rPr>
        <w:t xml:space="preserve">rojektu </w:t>
      </w:r>
      <w:r w:rsidRPr="00D271F3">
        <w:rPr>
          <w:lang w:eastAsia="en-US"/>
        </w:rPr>
        <w:t>– subjekt, s ktorým Prijímateľ na základe výsledkov verejného obstarávania</w:t>
      </w:r>
      <w:r w:rsidR="006329DA" w:rsidRPr="00204675">
        <w:rPr>
          <w:bCs/>
          <w:lang w:eastAsia="en-US"/>
        </w:rPr>
        <w:t>/ver</w:t>
      </w:r>
      <w:r w:rsidR="006329DA" w:rsidRPr="00204675">
        <w:rPr>
          <w:lang w:eastAsia="en-US"/>
        </w:rPr>
        <w:t>ej</w:t>
      </w:r>
      <w:r w:rsidRPr="00D271F3">
        <w:rPr>
          <w:lang w:eastAsia="en-US"/>
        </w:rPr>
        <w:t>nej obchodnej s</w:t>
      </w:r>
      <w:r w:rsidRPr="00524A01">
        <w:rPr>
          <w:bCs/>
          <w:lang w:eastAsia="en-US"/>
        </w:rPr>
        <w:t>úťaž</w:t>
      </w:r>
      <w:r w:rsidRPr="00D271F3">
        <w:rPr>
          <w:lang w:eastAsia="en-US"/>
        </w:rPr>
        <w:t xml:space="preserve">e resp. bez verejnej obchodnej súťaže, ak je splnená podmienka uvedená v článku 2 ods. 2. týchto VP, uzatvoril zmluvu </w:t>
      </w:r>
      <w:r w:rsidRPr="00D271F3">
        <w:rPr>
          <w:lang w:eastAsia="en-US"/>
        </w:rPr>
        <w:br/>
        <w:t>na dodávku tovarov, uskutočnenie prác a poskytnutie služieb;</w:t>
      </w:r>
    </w:p>
    <w:p w:rsidR="00595E09" w:rsidRDefault="00CB2029" w:rsidP="00CB2029">
      <w:pPr>
        <w:numPr>
          <w:ilvl w:val="0"/>
          <w:numId w:val="18"/>
        </w:numPr>
        <w:tabs>
          <w:tab w:val="clear" w:pos="360"/>
          <w:tab w:val="num" w:pos="900"/>
        </w:tabs>
        <w:spacing w:before="120"/>
        <w:ind w:left="900"/>
        <w:jc w:val="both"/>
        <w:rPr>
          <w:lang w:eastAsia="en-US"/>
        </w:rPr>
      </w:pPr>
      <w:r w:rsidRPr="00D271F3">
        <w:rPr>
          <w:b/>
          <w:bCs/>
          <w:lang w:eastAsia="en-US"/>
        </w:rPr>
        <w:t>Európsky fond regionálneho rozvoja (alebo aj „ERDF“)</w:t>
      </w:r>
      <w:r w:rsidRPr="00D271F3">
        <w:rPr>
          <w:lang w:eastAsia="en-US"/>
        </w:rPr>
        <w:t xml:space="preserve"> </w:t>
      </w:r>
      <w:r w:rsidR="00595E09" w:rsidRPr="00D271F3">
        <w:rPr>
          <w:lang w:eastAsia="en-US"/>
        </w:rPr>
        <w:t xml:space="preserve">- </w:t>
      </w:r>
      <w:r w:rsidR="00595E09" w:rsidRPr="00491EC2">
        <w:rPr>
          <w:lang w:eastAsia="en-US"/>
        </w:rPr>
        <w:t xml:space="preserve">jeden z hlavných nástrojov štrukturálnej a regionálnej politiky </w:t>
      </w:r>
      <w:r w:rsidR="00595E09" w:rsidRPr="00491EC2">
        <w:t>EÚ</w:t>
      </w:r>
      <w:r w:rsidR="00595E09" w:rsidRPr="00491EC2">
        <w:rPr>
          <w:lang w:eastAsia="en-US"/>
        </w:rPr>
        <w:t xml:space="preserve">, ktorého cieľom je prispievať </w:t>
      </w:r>
      <w:r w:rsidR="00595E09" w:rsidRPr="00491EC2">
        <w:rPr>
          <w:lang w:eastAsia="en-US"/>
        </w:rPr>
        <w:br/>
        <w:t>k rozvoju najmenej rozvinutých regiónov Európskej únie a územnej spolupráce;</w:t>
      </w:r>
    </w:p>
    <w:p w:rsidR="00595E09" w:rsidRDefault="00CB2029" w:rsidP="00595E09">
      <w:pPr>
        <w:numPr>
          <w:ilvl w:val="0"/>
          <w:numId w:val="18"/>
        </w:numPr>
        <w:tabs>
          <w:tab w:val="clear" w:pos="360"/>
          <w:tab w:val="num" w:pos="900"/>
        </w:tabs>
        <w:spacing w:before="120"/>
        <w:ind w:left="900"/>
        <w:jc w:val="both"/>
        <w:rPr>
          <w:lang w:eastAsia="en-US"/>
        </w:rPr>
      </w:pPr>
      <w:r w:rsidRPr="00D271F3">
        <w:rPr>
          <w:b/>
          <w:bCs/>
          <w:lang w:eastAsia="en-US"/>
        </w:rPr>
        <w:t>Európsky sociálny fond (alebo aj „ESF“)</w:t>
      </w:r>
      <w:r w:rsidRPr="00D271F3">
        <w:rPr>
          <w:lang w:eastAsia="en-US"/>
        </w:rPr>
        <w:t xml:space="preserve"> - </w:t>
      </w:r>
      <w:r w:rsidR="00595E09" w:rsidRPr="00491EC2">
        <w:rPr>
          <w:lang w:eastAsia="en-US"/>
        </w:rPr>
        <w:t xml:space="preserve">jeden z hlavných nástrojov štrukturálnej a regionálnej politiky </w:t>
      </w:r>
      <w:r w:rsidR="00595E09" w:rsidRPr="00491EC2">
        <w:t>EÚ</w:t>
      </w:r>
      <w:r w:rsidR="00595E09" w:rsidRPr="00491EC2">
        <w:rPr>
          <w:lang w:eastAsia="en-US"/>
        </w:rPr>
        <w:t xml:space="preserve"> napomáhajúci dosiahnutiu cieľov, najmä </w:t>
      </w:r>
      <w:r w:rsidR="00595E09" w:rsidRPr="00491EC2">
        <w:rPr>
          <w:lang w:eastAsia="en-US"/>
        </w:rPr>
        <w:br/>
        <w:t>v aktívnej politike zamestnanosti a k voľnému pohybu pracovných síl, v boji proti nezamestnanosti a znevýhodneniu rôznych skupín ľudí na trhu práce;</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lang w:eastAsia="en-US"/>
        </w:rPr>
        <w:t xml:space="preserve">Kohézny fond (alebo aj „KF“) - </w:t>
      </w:r>
      <w:r w:rsidRPr="00D271F3">
        <w:rPr>
          <w:bCs/>
          <w:lang w:eastAsia="en-US"/>
        </w:rPr>
        <w:t>finančný</w:t>
      </w:r>
      <w:r w:rsidRPr="00D271F3">
        <w:rPr>
          <w:lang w:eastAsia="en-US"/>
        </w:rPr>
        <w:t xml:space="preserve"> ná</w:t>
      </w:r>
      <w:r w:rsidRPr="00D271F3">
        <w:rPr>
          <w:bCs/>
          <w:lang w:eastAsia="en-US"/>
        </w:rPr>
        <w:t>stroj EÚ ur</w:t>
      </w:r>
      <w:r w:rsidRPr="00D271F3">
        <w:rPr>
          <w:lang w:eastAsia="en-US"/>
        </w:rPr>
        <w:t>če</w:t>
      </w:r>
      <w:r w:rsidRPr="00D271F3">
        <w:rPr>
          <w:bCs/>
          <w:lang w:eastAsia="en-US"/>
        </w:rPr>
        <w:t>ný pr</w:t>
      </w:r>
      <w:r w:rsidRPr="00D271F3">
        <w:rPr>
          <w:lang w:eastAsia="en-US"/>
        </w:rPr>
        <w:t xml:space="preserve">e členské krajiny, ktorých hodnota HDP na obyvateľa meraná paritou kúpnej sily a vypočítaná na základe údajov EÚ  v priemere za posledné tri kalendárne roky je menšia ako </w:t>
      </w:r>
      <w:r w:rsidRPr="00D271F3">
        <w:rPr>
          <w:lang w:eastAsia="en-US"/>
        </w:rPr>
        <w:br/>
        <w:t>90 % priemeru EÚ 25, a ktorý podporuje projekty dopravnej infraštruktúry a životného prostredia;</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lang w:eastAsia="en-US"/>
        </w:rPr>
        <w:t>IT monitorovací systém</w:t>
      </w:r>
      <w:r w:rsidRPr="00D271F3">
        <w:rPr>
          <w:b/>
          <w:lang w:eastAsia="en-US"/>
        </w:rPr>
        <w:t xml:space="preserve"> (</w:t>
      </w:r>
      <w:r w:rsidRPr="00D271F3">
        <w:rPr>
          <w:b/>
          <w:bCs/>
          <w:lang w:eastAsia="en-US"/>
        </w:rPr>
        <w:t>alebo</w:t>
      </w:r>
      <w:r w:rsidRPr="00D271F3">
        <w:rPr>
          <w:b/>
          <w:lang w:eastAsia="en-US"/>
        </w:rPr>
        <w:t xml:space="preserve"> aj „ITMS“) </w:t>
      </w:r>
      <w:r w:rsidRPr="00D271F3">
        <w:rPr>
          <w:lang w:eastAsia="en-US"/>
        </w:rPr>
        <w:t xml:space="preserve">– informačný systém, ktorý zabezpečuje evidenciu údajov o Národnom strategickom referenčnom rámci, všetkých operačných programoch, projektoch, overeniach, kontrolách a auditoch </w:t>
      </w:r>
      <w:r w:rsidRPr="00D271F3">
        <w:rPr>
          <w:lang w:eastAsia="en-US"/>
        </w:rPr>
        <w:br/>
        <w:t>za účelom efektívneho a transparentného monitorovania všetkých procesov spojených s implementáciou ŠF a</w:t>
      </w:r>
      <w:r w:rsidR="0020755A">
        <w:rPr>
          <w:lang w:eastAsia="en-US"/>
        </w:rPr>
        <w:t> </w:t>
      </w:r>
      <w:r w:rsidRPr="00D271F3">
        <w:rPr>
          <w:lang w:eastAsia="en-US"/>
        </w:rPr>
        <w:t>KF</w:t>
      </w:r>
      <w:r w:rsidR="0020755A">
        <w:rPr>
          <w:lang w:eastAsia="en-US"/>
        </w:rPr>
        <w:t>;</w:t>
      </w:r>
      <w:r w:rsidRPr="00D271F3">
        <w:rPr>
          <w:lang w:eastAsia="en-US"/>
        </w:rPr>
        <w:t xml:space="preserve"> </w:t>
      </w:r>
    </w:p>
    <w:p w:rsidR="00204675" w:rsidRDefault="00CB2029">
      <w:pPr>
        <w:numPr>
          <w:ilvl w:val="0"/>
          <w:numId w:val="18"/>
        </w:numPr>
        <w:tabs>
          <w:tab w:val="clear" w:pos="360"/>
        </w:tabs>
        <w:spacing w:before="120"/>
        <w:ind w:left="900"/>
        <w:jc w:val="both"/>
      </w:pPr>
      <w:r w:rsidRPr="00D271F3">
        <w:rPr>
          <w:b/>
          <w:bCs/>
        </w:rPr>
        <w:t xml:space="preserve">Monitorovacia správa projektu </w:t>
      </w:r>
      <w:r w:rsidRPr="00D271F3">
        <w:rPr>
          <w:bCs/>
        </w:rPr>
        <w:t>(ďalej aj „monitorovacia správa“)</w:t>
      </w:r>
      <w:r w:rsidRPr="00D271F3">
        <w:rPr>
          <w:b/>
          <w:bCs/>
        </w:rPr>
        <w:t xml:space="preserve"> – </w:t>
      </w:r>
      <w:r w:rsidR="00666135" w:rsidRPr="00491EC2">
        <w:t>komplexná správa o pokroku v realizácii aktivít Projektu a o udržaní Projektu, ktorú poskytuje Prijímateľ Poskytovateľovi vo formáte určenom Poskytovateľom; monitorovacia správa môže byť priebežná, záverečná a následná;</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Nenávratný finančný príspevok </w:t>
      </w:r>
      <w:r w:rsidRPr="00D271F3">
        <w:rPr>
          <w:b/>
          <w:lang w:eastAsia="en-US"/>
        </w:rPr>
        <w:t>(</w:t>
      </w:r>
      <w:r w:rsidRPr="00D271F3">
        <w:rPr>
          <w:b/>
          <w:bCs/>
          <w:lang w:eastAsia="en-US"/>
        </w:rPr>
        <w:t>alebo</w:t>
      </w:r>
      <w:r w:rsidRPr="00D271F3">
        <w:rPr>
          <w:b/>
          <w:lang w:eastAsia="en-US"/>
        </w:rPr>
        <w:t xml:space="preserve"> aj „</w:t>
      </w:r>
      <w:r w:rsidRPr="00D271F3">
        <w:rPr>
          <w:b/>
        </w:rPr>
        <w:t>NFP</w:t>
      </w:r>
      <w:r w:rsidRPr="00D271F3">
        <w:rPr>
          <w:b/>
          <w:lang w:eastAsia="en-US"/>
        </w:rPr>
        <w:t xml:space="preserve">“) - </w:t>
      </w:r>
      <w:r w:rsidRPr="00D271F3">
        <w:rPr>
          <w:lang w:eastAsia="en-US"/>
        </w:rPr>
        <w:t xml:space="preserve">prostriedky EÚ a prostriedky štátneho rozpočtu SR určené na financovanie operačných programov Slovenskej republiky a Európskej únie; </w:t>
      </w:r>
      <w:r w:rsidRPr="00D271F3">
        <w:t>nenávratný finančný príspevok je poskytovaný Prijímateľovi za splnenia podmienok uvedených v Rozhodnutí;</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rPr>
        <w:t>Okolnosti vylučujúce zodpovednosť</w:t>
      </w:r>
      <w:r w:rsidRPr="00D271F3">
        <w:rPr>
          <w:bCs/>
        </w:rPr>
        <w:t xml:space="preserve"> - prekážka, ktorá nastala nezávisle od vôle Poskytovateľa alebo Prijímateľa a bráni jednému z nich v splnení jeho povinnosti, ak nemožno rozumne predpokladať, že by Poskytovateľ alebo Prijímateľ túto prekážku alebo jej následky odvrátil alebo prekonal, a ďalej že by v čase vzniku záväzku túto prekážku predvídala. Účinky vylučujúce zodpovednosť sú obmedzené iba na dobu dokiaľ trvá prekážka, s ktorou sú tieto účinky spojené. Zodpovednosť Poskytovateľa alebo Prijímateľa nevylučuje prekážka, ktorá nastala až v čase, keď bol Poskytovateľ alebo Prijímateľ v omeškaní s plnením svojej povinnosti, alebo vznikla z jeho hospodárskych pomerov. Za okolnosť vylučujúcu zodpovednosť sa považuje aj uzatvorenie Štátnej pokladnice;</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rPr>
        <w:t xml:space="preserve">Opakovaný </w:t>
      </w:r>
      <w:r w:rsidRPr="00D271F3">
        <w:rPr>
          <w:bCs/>
        </w:rPr>
        <w:t>– výskyt určitej identickej skutočnosti najmenej dvakrát;</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bCs/>
        </w:rPr>
        <w:t xml:space="preserve">Opatrenie </w:t>
      </w:r>
      <w:r w:rsidRPr="00D271F3">
        <w:t>– prostriedok, ktorým je v priebehu niekoľkých rokov realizovaná prioritná os OP, tvorený skupinami tematicky príbuzných aktivít, a ktorý umožňuje financovanie projektov;</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Operačný program (</w:t>
      </w:r>
      <w:r w:rsidRPr="00D271F3">
        <w:rPr>
          <w:b/>
          <w:bCs/>
          <w:lang w:eastAsia="en-US"/>
        </w:rPr>
        <w:t>alebo</w:t>
      </w:r>
      <w:r w:rsidRPr="00D271F3">
        <w:rPr>
          <w:b/>
        </w:rPr>
        <w:t xml:space="preserve"> aj „OP“)</w:t>
      </w:r>
      <w:r w:rsidRPr="00D271F3">
        <w:t xml:space="preserve"> - dokument predložený členským štátom a prijatý Európskou komisiou, ktorý určuje stratégiu rozvoja pomocou jednotného súboru prioritných osí, ktorá sa má realizovať s pomocou ŠF alebo v prípade cieľa Konvergencia s pomocou KF a ERDF;</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Orgán auditu -</w:t>
      </w:r>
      <w:r w:rsidRPr="00D271F3">
        <w:rPr>
          <w:b/>
          <w:bCs/>
        </w:rPr>
        <w:t xml:space="preserve"> </w:t>
      </w:r>
      <w:r w:rsidR="00666135" w:rsidRPr="00F07708">
        <w:rPr>
          <w:noProof/>
          <w:lang w:val="cs-CZ"/>
        </w:rPr>
        <w:t xml:space="preserve">orgán funkčne nezávislý od Poskytovateľa a Certifikačného orgánu, určený členským štátom pre každý operačný program, ktorý je zodpovedný </w:t>
      </w:r>
      <w:r w:rsidR="00666135" w:rsidRPr="00F07708">
        <w:rPr>
          <w:noProof/>
          <w:lang w:val="cs-CZ"/>
        </w:rPr>
        <w:br/>
        <w:t>za overenie riadneho fungovania systému riadenia a kontroly ŠF a KF.</w:t>
      </w:r>
      <w:r w:rsidR="00666135" w:rsidRPr="00491EC2">
        <w:t xml:space="preserve"> V podmienkach Slovenskej republiky plní úlohy Orgánu auditu Ministerstvo financií SR;</w:t>
      </w:r>
      <w:r w:rsidR="00666135">
        <w:t xml:space="preserve"> </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Písomné vyzvanie</w:t>
      </w:r>
      <w:r w:rsidRPr="00D271F3">
        <w:t xml:space="preserve"> - východiskový metodický a odborný podklad zo strany riadiaceho orgánu, na základe ktorého žiadateľ vypracováva a predkladá projekt technickej pomoci, individuálny projekt alebo projektový zámer veľkého projektu; </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Poskytovateľ -</w:t>
      </w:r>
      <w:r w:rsidRPr="00D271F3">
        <w:t xml:space="preserve"> orgán, ktorý je zodpovedný za pridelenie nenávratného finančného príspevku schválenému a vybranému Projektu;</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Prechodné obdobie pre ITMS – </w:t>
      </w:r>
      <w:r w:rsidRPr="00D271F3">
        <w:t xml:space="preserve">je obdobie stanovené na základe rozhodnutia Poskytovateľa v zmysle podmienok definovaných Systémom riadenia ŠF a KF </w:t>
      </w:r>
      <w:r w:rsidRPr="00D271F3">
        <w:br/>
        <w:t xml:space="preserve">na programové obdobie 2007 - 2013, počas ktorého Prijímateľ nie je povinný Žiadosti o platbu a monitorovacie správy Projektu vypracúvať a predkladať prostredníctvom verejného portálu ITMS; </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Prijímateľ </w:t>
      </w:r>
      <w:r w:rsidRPr="00D271F3">
        <w:t>- orgán, organizácia, právnická osoba, fyzická osoba alebo administratívna jednotka, ktorej sú za účelom realizácie Projektu poskytované prostriedky štátneho rozpočtu určené na spolufinancovanie a prostriedky zo štrukturálnych fondov alebo Kohézneho fondu;</w:t>
      </w:r>
    </w:p>
    <w:p w:rsidR="00CB2029" w:rsidRPr="00D271F3" w:rsidRDefault="00CB2029" w:rsidP="00CB2029">
      <w:pPr>
        <w:numPr>
          <w:ilvl w:val="0"/>
          <w:numId w:val="18"/>
        </w:numPr>
        <w:tabs>
          <w:tab w:val="clear" w:pos="360"/>
          <w:tab w:val="num" w:pos="900"/>
        </w:tabs>
        <w:spacing w:before="120"/>
        <w:ind w:left="900"/>
        <w:jc w:val="both"/>
        <w:rPr>
          <w:bCs/>
        </w:rPr>
      </w:pPr>
      <w:r w:rsidRPr="00D271F3">
        <w:rPr>
          <w:b/>
        </w:rPr>
        <w:t>Prioritná os</w:t>
      </w:r>
      <w:r w:rsidRPr="00D271F3">
        <w:rPr>
          <w:bCs/>
        </w:rPr>
        <w:t xml:space="preserve"> - </w:t>
      </w:r>
      <w:r w:rsidR="00666135" w:rsidRPr="00491EC2">
        <w:rPr>
          <w:bCs/>
        </w:rPr>
        <w:t>jeden z hlavných zámerov</w:t>
      </w:r>
      <w:r w:rsidRPr="00D271F3">
        <w:rPr>
          <w:bCs/>
        </w:rPr>
        <w:t xml:space="preserve"> stratégie v operačnom programe, ktorá sa skladá zo skupiny navzájom súvisiacich operácií s konkrétnymi, merateľnými cieľmi</w:t>
      </w:r>
      <w:r w:rsidR="0020755A">
        <w:rPr>
          <w:bCs/>
        </w:rPr>
        <w:t>;</w:t>
      </w:r>
      <w:r w:rsidRPr="00D271F3">
        <w:rPr>
          <w:bCs/>
        </w:rPr>
        <w:t xml:space="preserve"> </w:t>
      </w:r>
    </w:p>
    <w:p w:rsidR="00CB2029" w:rsidRPr="00D271F3" w:rsidRDefault="00CB2029" w:rsidP="00CB2029">
      <w:pPr>
        <w:numPr>
          <w:ilvl w:val="0"/>
          <w:numId w:val="18"/>
        </w:numPr>
        <w:tabs>
          <w:tab w:val="clear" w:pos="360"/>
          <w:tab w:val="num" w:pos="900"/>
        </w:tabs>
        <w:spacing w:before="120"/>
        <w:ind w:left="900"/>
        <w:jc w:val="both"/>
        <w:rPr>
          <w:bCs/>
        </w:rPr>
      </w:pPr>
      <w:r w:rsidRPr="00D271F3">
        <w:rPr>
          <w:b/>
        </w:rPr>
        <w:t xml:space="preserve">Projekt – </w:t>
      </w:r>
      <w:r w:rsidRPr="00D271F3">
        <w:t>sú</w:t>
      </w:r>
      <w:r w:rsidRPr="00D271F3">
        <w:rPr>
          <w:bCs/>
        </w:rPr>
        <w:t xml:space="preserve">hrn </w:t>
      </w:r>
      <w:r w:rsidRPr="00D271F3">
        <w:t>aktivít a činností, na ktoré sa vzťahuje poskytnutie NFP, ktoré popisuje Príloha č. 2 k Rozhodnutiu o schválení ŽoNFP a ktoré realizuje prijímateľ v súlade Rozhodnutím;</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Realizácia akti</w:t>
      </w:r>
      <w:r w:rsidRPr="00D271F3">
        <w:rPr>
          <w:b/>
          <w:bCs/>
        </w:rPr>
        <w:t>v</w:t>
      </w:r>
      <w:r w:rsidRPr="00D271F3">
        <w:rPr>
          <w:b/>
        </w:rPr>
        <w:t xml:space="preserve">ít Projektu </w:t>
      </w:r>
      <w:r w:rsidRPr="00D271F3">
        <w:t xml:space="preserve">– obdobie, v rámci ktorého Prijímateľ realizuje jednotlivé aktivity Projektu, ktoré začína termínom začatia realizácie aktivít Projektu uvedenom v Prílohe č. 2 k Rozhodnutiu až do ukončenia všetkých aktivít Projektu uvedených v Rozhodnutí; </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Riadne – </w:t>
      </w:r>
      <w:r w:rsidRPr="00D271F3">
        <w:t>konanie, resp. nekonanie</w:t>
      </w:r>
      <w:r w:rsidRPr="00D271F3">
        <w:rPr>
          <w:b/>
        </w:rPr>
        <w:t xml:space="preserve"> </w:t>
      </w:r>
      <w:r w:rsidRPr="00D271F3">
        <w:t xml:space="preserve">v súlade s Rozhodnutím, právnymi predpismi SR a EÚ a s príslušnou </w:t>
      </w:r>
      <w:r w:rsidRPr="00D271F3">
        <w:rPr>
          <w:bCs/>
        </w:rPr>
        <w:t xml:space="preserve">Príručkou pre žiadateľa o NFP, príslušnou Príručkou </w:t>
      </w:r>
      <w:r w:rsidRPr="00D271F3">
        <w:rPr>
          <w:bCs/>
        </w:rPr>
        <w:br/>
        <w:t xml:space="preserve">pre Prijímateľa, písomným vyzvaním, príslušnou schémou štátnej pomoci, Systémom finančného riadenia štrukturálnych fondov a Kohézneho fondu na programové obdobie 2007 – </w:t>
      </w:r>
      <w:smartTag w:uri="urn:schemas-microsoft-com:office:smarttags" w:element="metricconverter">
        <w:smartTagPr>
          <w:attr w:name="ProductID" w:val="2013 a"/>
        </w:smartTagPr>
        <w:r w:rsidRPr="00D271F3">
          <w:rPr>
            <w:bCs/>
          </w:rPr>
          <w:t>2013 a</w:t>
        </w:r>
      </w:smartTag>
      <w:r w:rsidRPr="00D271F3">
        <w:rPr>
          <w:bCs/>
        </w:rPr>
        <w:t xml:space="preserve"> Systémom riadenia štrukturálnych fondov a Kohézneho fondu na programové obdobie 2007 – 2013;</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Schválená žiadosť o NFP – </w:t>
      </w:r>
      <w:r w:rsidRPr="00D271F3">
        <w:t>žiadosť o NFP, v rozsahu a obsahu ako bola schválená Poskytovateľom a ktorá je uložená u Poskytovateľa;</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Schválené oprávnené výdavky –</w:t>
      </w:r>
      <w:r w:rsidRPr="00D271F3">
        <w:t xml:space="preserve"> skutočne vynaložené, odôvodnené a riadne preukázané výdavky Prijímateľa schválené Poskytovateľom, ktoré súvisia výlučne </w:t>
      </w:r>
      <w:r w:rsidRPr="00D271F3">
        <w:br/>
        <w:t>s realizáciou aktivít Projektu v rámci oprávneného obdobia stanoveného v písomnom vyzvaní vo forme nákladov a výdavkov Prijímateľa;</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Skupina výdavkov – </w:t>
      </w:r>
      <w:r w:rsidRPr="00D271F3">
        <w:t xml:space="preserve">výdavky rovnakého charakteru zoskupené na základe ekonomickej klasifikácie výdavkov upravovanej Metodickým usmernením MF SR </w:t>
      </w:r>
      <w:r w:rsidRPr="00D271F3">
        <w:br/>
        <w:t>č. MF/010175/2004-42 v znení neskorších predpisov. Skupiny oprávnených výdavkov sú definované prostredníctvom Číselníka výdavkov ŠF a KF v programovom období 2007 – 2013, ktorý tvorí prílohu Systému riadenia ŠF a KF na programové obdobie 2007 – 2013;</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lang w:eastAsia="en-US"/>
        </w:rPr>
        <w:t xml:space="preserve">Subjekt v pôsobnosti Prijímateľa – </w:t>
      </w:r>
      <w:r w:rsidRPr="00D271F3">
        <w:rPr>
          <w:lang w:eastAsia="en-US"/>
        </w:rPr>
        <w:t xml:space="preserve">subjekt v zriaďovateľskej pôsobnosti Prijímateľa, ktorého sa vecne týka realizácia aktivít Projektu; </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Systém finančného riadenia štrukturálnych fondov a Kohézneho fondu na programové obdobie 2007 - 2013 </w:t>
      </w:r>
      <w:r w:rsidRPr="00D271F3">
        <w:t>– dokument upravujúci finančné riadenie štrukturálnych fondov a Kohézneho fondu schválený vládou SR;</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rPr>
        <w:t xml:space="preserve">Systém riadenia štrukturálnych fondov a Kohézneho fondu na programové obdobie 2007 – 2013 - </w:t>
      </w:r>
      <w:r w:rsidRPr="00D271F3">
        <w:t>dokument upravujúci riadenie štrukturálnych fondov a Kohézneho fondu schválený vládou SR;</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lang w:eastAsia="en-US"/>
        </w:rPr>
        <w:t>Štrukturálne fondy (alebo aj „ŠF“)</w:t>
      </w:r>
      <w:r w:rsidRPr="00D271F3">
        <w:rPr>
          <w:lang w:eastAsia="en-US"/>
        </w:rPr>
        <w:t xml:space="preserve"> - nástroje štrukturálnej politiky EÚ využívané na dosiahnutie cieľov politiky EÚ. K štrukturálnym fondom patria Európsky fond regionálneho rozvoja a Európsky sociálny fond;</w:t>
      </w:r>
    </w:p>
    <w:p w:rsidR="00CB2029" w:rsidRPr="00D271F3" w:rsidRDefault="00CB2029" w:rsidP="00CB2029">
      <w:pPr>
        <w:numPr>
          <w:ilvl w:val="0"/>
          <w:numId w:val="18"/>
        </w:numPr>
        <w:tabs>
          <w:tab w:val="clear" w:pos="360"/>
          <w:tab w:val="num" w:pos="900"/>
        </w:tabs>
        <w:spacing w:before="120"/>
        <w:ind w:left="900"/>
        <w:jc w:val="both"/>
        <w:rPr>
          <w:bCs/>
        </w:rPr>
      </w:pPr>
      <w:r w:rsidRPr="00D271F3">
        <w:rPr>
          <w:b/>
        </w:rPr>
        <w:t>Účtovný doklad</w:t>
      </w:r>
      <w:r w:rsidRPr="00D271F3">
        <w:rPr>
          <w:b/>
          <w:bCs/>
        </w:rPr>
        <w:t xml:space="preserve"> - </w:t>
      </w:r>
      <w:r w:rsidRPr="00D271F3">
        <w:rPr>
          <w:bCs/>
        </w:rPr>
        <w:t xml:space="preserve">doklad definovaný v § 10 ods. 1 zákona č. 431/2002 Z. z. o účtovníctve v znení neskorších predpisov; </w:t>
      </w:r>
    </w:p>
    <w:p w:rsidR="00CB2029" w:rsidRPr="00D271F3" w:rsidRDefault="00CB2029" w:rsidP="00CB2029">
      <w:pPr>
        <w:numPr>
          <w:ilvl w:val="0"/>
          <w:numId w:val="18"/>
        </w:numPr>
        <w:tabs>
          <w:tab w:val="clear" w:pos="360"/>
          <w:tab w:val="num" w:pos="900"/>
        </w:tabs>
        <w:spacing w:before="120"/>
        <w:ind w:left="900"/>
        <w:jc w:val="both"/>
        <w:rPr>
          <w:bCs/>
        </w:rPr>
      </w:pPr>
      <w:r w:rsidRPr="00D271F3">
        <w:rPr>
          <w:b/>
        </w:rPr>
        <w:t>Ukončenie realizácie projektu -</w:t>
      </w:r>
      <w:r w:rsidRPr="00D271F3">
        <w:t xml:space="preserve"> </w:t>
      </w:r>
      <w:r w:rsidR="00666135" w:rsidRPr="00491EC2">
        <w:t>v súlade s čl. 88 ods. 1 všeobecného nariadenia sa projekt považuje za ukončený, ak došlo k fyzickému ukončeniu projektu</w:t>
      </w:r>
      <w:r w:rsidR="00666135" w:rsidRPr="00491EC2" w:rsidDel="00986686">
        <w:t xml:space="preserve"> </w:t>
      </w:r>
      <w:r w:rsidR="00666135" w:rsidRPr="00491EC2">
        <w:t>(skutočne sa zrealizovali všetky aktivity projektu) a finančnému ukončeniu projektu (Prijímateľ uhradil, všetky výdavky a Prijímateľovi bol uhradený zodpovedajúci NFP. Momentom ukončenia realizácie projektu sa začína obdobie udržateľnosti projektu;</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lang w:eastAsia="en-US"/>
        </w:rPr>
        <w:t xml:space="preserve">Včas – </w:t>
      </w:r>
      <w:r w:rsidRPr="00D271F3">
        <w:rPr>
          <w:lang w:eastAsia="en-US"/>
        </w:rPr>
        <w:t>konanie v súlade s časom plnenia určenom v Rozhodnutí, v </w:t>
      </w:r>
      <w:r w:rsidRPr="00D271F3">
        <w:t>právnych predpisoch SR a EÚ a v Príručke pre Prijímateľa, v príslušnom písomnom vyzvaní, v príslušnej schéme štátnej pomoci, Systéme finančného riadenia štrukturálnych fondov a Kohézneho fondu na programové obdobie 2007 – 2013 a v Systéme riadenia štrukturálnych fondov a Kohézneho fondu na programové obdobie 2007 – 2013;</w:t>
      </w:r>
    </w:p>
    <w:p w:rsidR="00CB2029" w:rsidRDefault="00CB2029" w:rsidP="00CB2029">
      <w:pPr>
        <w:numPr>
          <w:ilvl w:val="0"/>
          <w:numId w:val="18"/>
        </w:numPr>
        <w:tabs>
          <w:tab w:val="clear" w:pos="360"/>
          <w:tab w:val="num" w:pos="900"/>
        </w:tabs>
        <w:spacing w:before="120"/>
        <w:ind w:left="900"/>
        <w:jc w:val="both"/>
        <w:rPr>
          <w:lang w:eastAsia="en-US"/>
        </w:rPr>
      </w:pPr>
      <w:r w:rsidRPr="00D271F3">
        <w:rPr>
          <w:b/>
          <w:lang w:eastAsia="en-US"/>
        </w:rPr>
        <w:t xml:space="preserve">Verejné obstarávanie – </w:t>
      </w:r>
      <w:r w:rsidRPr="00D271F3">
        <w:rPr>
          <w:lang w:eastAsia="en-US"/>
        </w:rPr>
        <w:t xml:space="preserve">postupy </w:t>
      </w:r>
      <w:r w:rsidR="00666135" w:rsidRPr="00491EC2">
        <w:rPr>
          <w:lang w:eastAsia="en-US"/>
        </w:rPr>
        <w:t>obstarávania tovarov, služieb a stavebných prác v zmysle zákona</w:t>
      </w:r>
      <w:r w:rsidR="00666135" w:rsidRPr="00D271F3">
        <w:rPr>
          <w:lang w:eastAsia="en-US"/>
        </w:rPr>
        <w:t xml:space="preserve"> </w:t>
      </w:r>
      <w:r w:rsidRPr="00D271F3">
        <w:rPr>
          <w:lang w:eastAsia="en-US"/>
        </w:rPr>
        <w:t xml:space="preserve">č. 25/2006 </w:t>
      </w:r>
      <w:proofErr w:type="spellStart"/>
      <w:r w:rsidRPr="00D271F3">
        <w:rPr>
          <w:lang w:eastAsia="en-US"/>
        </w:rPr>
        <w:t>Z.z</w:t>
      </w:r>
      <w:proofErr w:type="spellEnd"/>
      <w:r w:rsidRPr="00D271F3">
        <w:rPr>
          <w:lang w:eastAsia="en-US"/>
        </w:rPr>
        <w:t xml:space="preserve">. o verejnom obstarávaní a o zmene a doplnení niektorých zákonov v znení neskorších predpisov (ďalej aj „ZVO“) </w:t>
      </w:r>
      <w:r w:rsidR="00666135" w:rsidRPr="00491EC2">
        <w:rPr>
          <w:lang w:eastAsia="en-US"/>
        </w:rPr>
        <w:t>v súvislosti s výberom Dodávateľa Projektu;</w:t>
      </w:r>
      <w:r w:rsidR="00666135">
        <w:rPr>
          <w:lang w:eastAsia="en-US"/>
        </w:rPr>
        <w:t xml:space="preserve"> </w:t>
      </w:r>
    </w:p>
    <w:p w:rsidR="0001610D" w:rsidRPr="0001610D" w:rsidRDefault="0001610D" w:rsidP="0001610D">
      <w:pPr>
        <w:numPr>
          <w:ilvl w:val="0"/>
          <w:numId w:val="18"/>
        </w:numPr>
        <w:tabs>
          <w:tab w:val="clear" w:pos="360"/>
          <w:tab w:val="num" w:pos="900"/>
        </w:tabs>
        <w:spacing w:before="120"/>
        <w:ind w:left="900"/>
        <w:jc w:val="both"/>
        <w:rPr>
          <w:b/>
          <w:bCs/>
          <w:lang w:eastAsia="en-US"/>
        </w:rPr>
      </w:pPr>
      <w:r w:rsidRPr="00D82C47">
        <w:rPr>
          <w:b/>
          <w:bCs/>
          <w:lang w:eastAsia="en-US"/>
        </w:rPr>
        <w:t xml:space="preserve">Začiatok realizácie aktivít projektu - </w:t>
      </w:r>
      <w:r w:rsidRPr="00D82C47">
        <w:rPr>
          <w:bCs/>
          <w:lang w:eastAsia="en-US"/>
        </w:rPr>
        <w:t>Aktivity projektu (bez ohľadu na to či sa jedná o hlavnú alebo vedľajšiu aktivitu) sa považujú za začaté v deň, kedy došlo k začatiu ich fyzickej realizácie. Dátum začiatku realizácie aktivít projektu musí byť prijímateľom v prípade administratívnej kontroly projektu preukázateľný dokladom zodpovedajúcim charakteru aktivity (napr. záznamom v stavebnom denníku, zápisnicou z pracovného stretnutia a pod.)</w:t>
      </w:r>
      <w:r w:rsidRPr="00D572D4">
        <w:rPr>
          <w:lang w:eastAsia="en-US"/>
        </w:rPr>
        <w:t>;</w:t>
      </w:r>
    </w:p>
    <w:p w:rsidR="00CB2029" w:rsidRPr="00D271F3" w:rsidRDefault="00CB2029" w:rsidP="00CB2029">
      <w:pPr>
        <w:numPr>
          <w:ilvl w:val="0"/>
          <w:numId w:val="18"/>
        </w:numPr>
        <w:tabs>
          <w:tab w:val="clear" w:pos="360"/>
          <w:tab w:val="num" w:pos="900"/>
        </w:tabs>
        <w:spacing w:before="120"/>
        <w:ind w:left="900"/>
        <w:jc w:val="both"/>
        <w:rPr>
          <w:lang w:eastAsia="en-US"/>
        </w:rPr>
      </w:pPr>
      <w:r w:rsidRPr="00D271F3">
        <w:rPr>
          <w:b/>
          <w:lang w:eastAsia="en-US"/>
        </w:rPr>
        <w:t xml:space="preserve">Žiadosť o platbu – </w:t>
      </w:r>
      <w:r w:rsidRPr="00D271F3">
        <w:t>doklad, ktorý pozostáva z formuláru žiadosti a povinných príloh, na základe ktorého sú Prijímateľovi uhrádzané prostriedky ŠF/KF a spolufinancovania zo štátneho rozpočtu v príslušnom pomere.</w:t>
      </w:r>
    </w:p>
    <w:p w:rsidR="00CB2029" w:rsidRPr="00D271F3" w:rsidRDefault="00CB2029" w:rsidP="00CB2029">
      <w:pPr>
        <w:spacing w:before="120"/>
        <w:jc w:val="both"/>
        <w:rPr>
          <w:bCs/>
        </w:rPr>
      </w:pPr>
    </w:p>
    <w:p w:rsidR="00CB2029" w:rsidRPr="00D271F3" w:rsidRDefault="00CB2029" w:rsidP="00CB2029">
      <w:pPr>
        <w:pStyle w:val="Nadpis3"/>
        <w:tabs>
          <w:tab w:val="left" w:pos="1440"/>
        </w:tabs>
        <w:spacing w:before="120" w:after="0"/>
        <w:jc w:val="both"/>
        <w:rPr>
          <w:rFonts w:ascii="Times New Roman" w:hAnsi="Times New Roman" w:cs="Times New Roman"/>
          <w:sz w:val="24"/>
          <w:szCs w:val="24"/>
        </w:rPr>
      </w:pPr>
      <w:r w:rsidRPr="00D271F3">
        <w:rPr>
          <w:rFonts w:ascii="Times New Roman" w:hAnsi="Times New Roman" w:cs="Times New Roman"/>
          <w:sz w:val="24"/>
          <w:szCs w:val="24"/>
        </w:rPr>
        <w:t xml:space="preserve">Článok 1 </w:t>
      </w:r>
      <w:r w:rsidRPr="00D271F3">
        <w:rPr>
          <w:rFonts w:ascii="Times New Roman" w:hAnsi="Times New Roman" w:cs="Times New Roman"/>
          <w:sz w:val="24"/>
          <w:szCs w:val="24"/>
        </w:rPr>
        <w:tab/>
        <w:t>VŠEOBECNÉ POVINNOSTI</w:t>
      </w:r>
    </w:p>
    <w:p w:rsidR="00CB2029" w:rsidRPr="00D271F3" w:rsidRDefault="00CB2029" w:rsidP="00CB2029">
      <w:pPr>
        <w:numPr>
          <w:ilvl w:val="1"/>
          <w:numId w:val="2"/>
        </w:numPr>
        <w:spacing w:before="120"/>
        <w:jc w:val="both"/>
        <w:rPr>
          <w:bCs/>
        </w:rPr>
      </w:pPr>
      <w:r w:rsidRPr="00D271F3">
        <w:rPr>
          <w:bCs/>
        </w:rPr>
        <w:t>Prijímateľ sa zaväzuje dodržiavať ustanovenia Rozhodnutia tak, aby bol Projekt realizovaný riadne, včas a v súlade s jeho podmienkami a postupovať pri realizácii aktivít Projektu s odbornou starostlivosťou.</w:t>
      </w:r>
    </w:p>
    <w:p w:rsidR="00CB2029" w:rsidRPr="00D271F3" w:rsidRDefault="00CB2029" w:rsidP="00CB2029">
      <w:pPr>
        <w:numPr>
          <w:ilvl w:val="1"/>
          <w:numId w:val="2"/>
        </w:numPr>
        <w:spacing w:before="120"/>
        <w:jc w:val="both"/>
        <w:rPr>
          <w:bCs/>
        </w:rPr>
      </w:pPr>
      <w:r w:rsidRPr="00D271F3">
        <w:rPr>
          <w:bCs/>
        </w:rPr>
        <w:t>Prijímateľ zodpovedá Poskytovateľovi za realizáciu aktivít Projektu v celom rozsahu, bez ohľadu na osobu, ktorá Projekt skutočne realizuje.</w:t>
      </w:r>
    </w:p>
    <w:p w:rsidR="00CB2029" w:rsidRPr="00D271F3" w:rsidRDefault="00CB2029" w:rsidP="00CB2029">
      <w:pPr>
        <w:numPr>
          <w:ilvl w:val="1"/>
          <w:numId w:val="2"/>
        </w:numPr>
        <w:spacing w:before="120"/>
        <w:jc w:val="both"/>
        <w:rPr>
          <w:bCs/>
        </w:rPr>
      </w:pPr>
      <w:r w:rsidRPr="00D271F3">
        <w:rPr>
          <w:bCs/>
        </w:rPr>
        <w:t>Prijímateľ sa zaväzuje, že v období piatich rokov od ukončenia realizácie Projektu nedôjde k podstatnej zmene Projektu definovanej v článku 57 ods. 1 Nariadenia Rady (ES) č. 1083/2006.</w:t>
      </w:r>
      <w:r w:rsidR="00151F7C" w:rsidRPr="00D271F3">
        <w:rPr>
          <w:bCs/>
        </w:rPr>
        <w:t xml:space="preserve"> Ak prijímateľ poruší tento záväzok, Prijímateľ je povinný vrátiť NFP alebo jeho časť</w:t>
      </w:r>
      <w:r w:rsidR="00F649DB">
        <w:rPr>
          <w:bCs/>
        </w:rPr>
        <w:t xml:space="preserve"> </w:t>
      </w:r>
      <w:r w:rsidR="00F649DB" w:rsidRPr="003723B3">
        <w:rPr>
          <w:bCs/>
        </w:rPr>
        <w:t xml:space="preserve">v zmysle článku 7 odsek 2 písmeno </w:t>
      </w:r>
      <w:r w:rsidR="00F649DB">
        <w:rPr>
          <w:bCs/>
        </w:rPr>
        <w:t>l</w:t>
      </w:r>
      <w:r w:rsidR="00F649DB" w:rsidRPr="003723B3">
        <w:rPr>
          <w:bCs/>
        </w:rPr>
        <w:t>) a článku 8 týchto VP.</w:t>
      </w:r>
    </w:p>
    <w:p w:rsidR="00CB2029" w:rsidRPr="00D271F3" w:rsidRDefault="00CB2029" w:rsidP="00CB2029">
      <w:pPr>
        <w:numPr>
          <w:ilvl w:val="1"/>
          <w:numId w:val="2"/>
        </w:numPr>
        <w:spacing w:before="120"/>
        <w:jc w:val="both"/>
        <w:rPr>
          <w:bCs/>
        </w:rPr>
      </w:pPr>
      <w:r w:rsidRPr="00D271F3">
        <w:rPr>
          <w:bCs/>
        </w:rPr>
        <w:t>Poskytovateľ a Prijímateľ sa vzájomne zaväzujú poskytovať si všetku potrebnú súčinnosť na plnenie záväzkov vyplývajúcich z Rozhodnutia.</w:t>
      </w:r>
    </w:p>
    <w:p w:rsidR="00CB2029" w:rsidRPr="00D271F3" w:rsidRDefault="00CB2029" w:rsidP="00CB2029">
      <w:pPr>
        <w:spacing w:before="120"/>
        <w:jc w:val="both"/>
        <w:rPr>
          <w:bCs/>
        </w:rPr>
      </w:pPr>
    </w:p>
    <w:p w:rsidR="00CB2029" w:rsidRPr="00D271F3" w:rsidRDefault="00CB2029" w:rsidP="00CB2029">
      <w:pPr>
        <w:pStyle w:val="Nadpis3"/>
        <w:tabs>
          <w:tab w:val="left" w:pos="1440"/>
        </w:tabs>
        <w:spacing w:before="120" w:after="0"/>
        <w:ind w:left="540" w:hanging="540"/>
        <w:jc w:val="both"/>
        <w:rPr>
          <w:rFonts w:ascii="Times New Roman" w:hAnsi="Times New Roman" w:cs="Times New Roman"/>
          <w:sz w:val="24"/>
          <w:szCs w:val="24"/>
        </w:rPr>
      </w:pPr>
      <w:r w:rsidRPr="00D271F3">
        <w:rPr>
          <w:rFonts w:ascii="Times New Roman" w:hAnsi="Times New Roman" w:cs="Times New Roman"/>
          <w:sz w:val="24"/>
          <w:szCs w:val="24"/>
        </w:rPr>
        <w:t>Článok 2</w:t>
      </w:r>
      <w:r w:rsidRPr="00D271F3">
        <w:rPr>
          <w:rFonts w:ascii="Times New Roman" w:hAnsi="Times New Roman" w:cs="Times New Roman"/>
          <w:sz w:val="24"/>
          <w:szCs w:val="24"/>
        </w:rPr>
        <w:tab/>
        <w:t>OBSTARÁVANIE SLUŽIEB, TOVAROV A STAVEBNÝCH PRÁC PRIJÍMATEĽOM</w:t>
      </w:r>
    </w:p>
    <w:p w:rsidR="00CB2029" w:rsidRPr="00D271F3" w:rsidRDefault="00CB2029" w:rsidP="00CB2029">
      <w:pPr>
        <w:numPr>
          <w:ilvl w:val="1"/>
          <w:numId w:val="3"/>
        </w:numPr>
        <w:spacing w:before="120"/>
        <w:jc w:val="both"/>
        <w:rPr>
          <w:bCs/>
        </w:rPr>
      </w:pPr>
      <w:r w:rsidRPr="00D271F3">
        <w:rPr>
          <w:bCs/>
        </w:rPr>
        <w:t>Prijímateľ má právo zabezpečiť od tretích o</w:t>
      </w:r>
      <w:smartTag w:uri="urn:schemas-microsoft-com:office:smarttags" w:element="PersonName">
        <w:r w:rsidRPr="00D271F3">
          <w:rPr>
            <w:bCs/>
          </w:rPr>
          <w:t>s</w:t>
        </w:r>
      </w:smartTag>
      <w:r w:rsidRPr="00D271F3">
        <w:rPr>
          <w:bCs/>
        </w:rPr>
        <w:t xml:space="preserve">ôb dodávku tovarov, </w:t>
      </w:r>
      <w:smartTag w:uri="urn:schemas-microsoft-com:office:smarttags" w:element="PersonName">
        <w:r w:rsidRPr="00D271F3">
          <w:rPr>
            <w:bCs/>
          </w:rPr>
          <w:t>s</w:t>
        </w:r>
      </w:smartTag>
      <w:r w:rsidRPr="00D271F3">
        <w:rPr>
          <w:bCs/>
        </w:rPr>
        <w:t>lužieb, stavebných prác potrebných pre realizáciu aktivít Projektu.</w:t>
      </w:r>
    </w:p>
    <w:p w:rsidR="00CB2029" w:rsidRPr="00D271F3" w:rsidRDefault="00CB2029" w:rsidP="00CB2029">
      <w:pPr>
        <w:numPr>
          <w:ilvl w:val="1"/>
          <w:numId w:val="3"/>
        </w:numPr>
        <w:spacing w:before="120"/>
        <w:jc w:val="both"/>
        <w:rPr>
          <w:bCs/>
        </w:rPr>
      </w:pPr>
      <w:r w:rsidRPr="00D271F3">
        <w:rPr>
          <w:bCs/>
        </w:rPr>
        <w:t>Prijímateľ je povinný po</w:t>
      </w:r>
      <w:smartTag w:uri="urn:schemas-microsoft-com:office:smarttags" w:element="PersonName">
        <w:r w:rsidRPr="00D271F3">
          <w:rPr>
            <w:bCs/>
          </w:rPr>
          <w:t>s</w:t>
        </w:r>
      </w:smartTag>
      <w:r w:rsidRPr="00D271F3">
        <w:rPr>
          <w:bCs/>
        </w:rPr>
        <w:t>tupovať pri zadávaní zákaziek na dodanie tovarov, stavebných prác a </w:t>
      </w:r>
      <w:smartTag w:uri="urn:schemas-microsoft-com:office:smarttags" w:element="PersonName">
        <w:r w:rsidRPr="00D271F3">
          <w:rPr>
            <w:bCs/>
          </w:rPr>
          <w:t>s</w:t>
        </w:r>
      </w:smartTag>
      <w:r w:rsidRPr="00D271F3">
        <w:rPr>
          <w:bCs/>
        </w:rPr>
        <w:t>lužieb potrebných pre realizáciu aktivít Projektu v </w:t>
      </w:r>
      <w:smartTag w:uri="urn:schemas-microsoft-com:office:smarttags" w:element="PersonName">
        <w:r w:rsidRPr="00D271F3">
          <w:rPr>
            <w:bCs/>
          </w:rPr>
          <w:t>s</w:t>
        </w:r>
      </w:smartTag>
      <w:r w:rsidRPr="00D271F3">
        <w:rPr>
          <w:bCs/>
        </w:rPr>
        <w:t xml:space="preserve">úlade </w:t>
      </w:r>
      <w:smartTag w:uri="urn:schemas-microsoft-com:office:smarttags" w:element="PersonName">
        <w:r w:rsidRPr="00D271F3">
          <w:rPr>
            <w:bCs/>
          </w:rPr>
          <w:t>s</w:t>
        </w:r>
      </w:smartTag>
      <w:r w:rsidRPr="00D271F3">
        <w:rPr>
          <w:bCs/>
        </w:rPr>
        <w:t>o ZVO, alebo v </w:t>
      </w:r>
      <w:smartTag w:uri="urn:schemas-microsoft-com:office:smarttags" w:element="PersonName">
        <w:r w:rsidRPr="00D271F3">
          <w:rPr>
            <w:bCs/>
          </w:rPr>
          <w:t>s</w:t>
        </w:r>
      </w:smartTag>
      <w:r w:rsidRPr="00D271F3">
        <w:rPr>
          <w:bCs/>
        </w:rPr>
        <w:t xml:space="preserve">úlade </w:t>
      </w:r>
      <w:smartTag w:uri="urn:schemas-microsoft-com:office:smarttags" w:element="PersonName">
        <w:r w:rsidRPr="00D271F3">
          <w:rPr>
            <w:bCs/>
          </w:rPr>
          <w:t>s</w:t>
        </w:r>
      </w:smartTag>
      <w:r w:rsidRPr="00D271F3">
        <w:rPr>
          <w:bCs/>
        </w:rPr>
        <w:t> u</w:t>
      </w:r>
      <w:smartTag w:uri="urn:schemas-microsoft-com:office:smarttags" w:element="PersonName">
        <w:r w:rsidRPr="00D271F3">
          <w:rPr>
            <w:bCs/>
          </w:rPr>
          <w:t>s</w:t>
        </w:r>
      </w:smartTag>
      <w:r w:rsidRPr="00D271F3">
        <w:rPr>
          <w:bCs/>
        </w:rPr>
        <w:t xml:space="preserve">tanoveniami  zákona č. 513/1991 Zb. Obchodný zákonník v  znení </w:t>
      </w:r>
      <w:r w:rsidR="00676A4E">
        <w:rPr>
          <w:bCs/>
        </w:rPr>
        <w:t xml:space="preserve">neskorších predpisov </w:t>
      </w:r>
      <w:r w:rsidRPr="00D271F3">
        <w:rPr>
          <w:bCs/>
        </w:rPr>
        <w:t xml:space="preserve">o obchodnej verejnej súťaži, ak Prijímateľ nie je  povinný pri výbere Dodávateľa Projektu postupovať podľa ZVO, alebo vykonať prieskum trhu za podmienok určených Poskytovateľom. (napr. §7 ZVO). Ak </w:t>
      </w:r>
      <w:smartTag w:uri="urn:schemas-microsoft-com:office:smarttags" w:element="PersonName">
        <w:r w:rsidRPr="00D271F3">
          <w:rPr>
            <w:bCs/>
          </w:rPr>
          <w:t>s</w:t>
        </w:r>
      </w:smartTag>
      <w:r w:rsidRPr="00D271F3">
        <w:rPr>
          <w:bCs/>
        </w:rPr>
        <w:t>a ZVO nevzťahuje na ob</w:t>
      </w:r>
      <w:smartTag w:uri="urn:schemas-microsoft-com:office:smarttags" w:element="PersonName">
        <w:r w:rsidRPr="00D271F3">
          <w:rPr>
            <w:bCs/>
          </w:rPr>
          <w:t>s</w:t>
        </w:r>
      </w:smartTag>
      <w:r w:rsidRPr="00D271F3">
        <w:rPr>
          <w:bCs/>
        </w:rPr>
        <w:t>taranie zákazky uvedenej §1 od</w:t>
      </w:r>
      <w:smartTag w:uri="urn:schemas-microsoft-com:office:smarttags" w:element="PersonName">
        <w:r w:rsidRPr="00D271F3">
          <w:rPr>
            <w:bCs/>
          </w:rPr>
          <w:t>s</w:t>
        </w:r>
      </w:smartTag>
      <w:r w:rsidRPr="00D271F3">
        <w:rPr>
          <w:bCs/>
        </w:rPr>
        <w:t>. 2, Prijímateľ je povinný preukázať ho</w:t>
      </w:r>
      <w:smartTag w:uri="urn:schemas-microsoft-com:office:smarttags" w:element="PersonName">
        <w:r w:rsidRPr="00D271F3">
          <w:rPr>
            <w:bCs/>
          </w:rPr>
          <w:t>s</w:t>
        </w:r>
      </w:smartTag>
      <w:r w:rsidRPr="00D271F3">
        <w:rPr>
          <w:bCs/>
        </w:rPr>
        <w:t>podárno</w:t>
      </w:r>
      <w:smartTag w:uri="urn:schemas-microsoft-com:office:smarttags" w:element="PersonName">
        <w:r w:rsidRPr="00D271F3">
          <w:rPr>
            <w:bCs/>
          </w:rPr>
          <w:t>s</w:t>
        </w:r>
      </w:smartTag>
      <w:r w:rsidRPr="00D271F3">
        <w:rPr>
          <w:bCs/>
        </w:rPr>
        <w:t>ť ob</w:t>
      </w:r>
      <w:smartTag w:uri="urn:schemas-microsoft-com:office:smarttags" w:element="PersonName">
        <w:r w:rsidRPr="00D271F3">
          <w:rPr>
            <w:bCs/>
          </w:rPr>
          <w:t>s</w:t>
        </w:r>
      </w:smartTag>
      <w:r w:rsidRPr="00D271F3">
        <w:rPr>
          <w:bCs/>
        </w:rPr>
        <w:t xml:space="preserve">tarávaných tovarov, </w:t>
      </w:r>
      <w:smartTag w:uri="urn:schemas-microsoft-com:office:smarttags" w:element="PersonName">
        <w:r w:rsidRPr="00D271F3">
          <w:rPr>
            <w:bCs/>
          </w:rPr>
          <w:t>s</w:t>
        </w:r>
      </w:smartTag>
      <w:r w:rsidRPr="00D271F3">
        <w:rPr>
          <w:bCs/>
        </w:rPr>
        <w:t xml:space="preserve">lužieb, </w:t>
      </w:r>
      <w:smartTag w:uri="urn:schemas-microsoft-com:office:smarttags" w:element="PersonName">
        <w:r w:rsidRPr="00D271F3">
          <w:rPr>
            <w:bCs/>
          </w:rPr>
          <w:t>s</w:t>
        </w:r>
      </w:smartTag>
      <w:r w:rsidRPr="00D271F3">
        <w:rPr>
          <w:bCs/>
        </w:rPr>
        <w:t>tavebných prác napríklad pro</w:t>
      </w:r>
      <w:smartTag w:uri="urn:schemas-microsoft-com:office:smarttags" w:element="PersonName">
        <w:r w:rsidRPr="00D271F3">
          <w:rPr>
            <w:bCs/>
          </w:rPr>
          <w:t>s</w:t>
        </w:r>
      </w:smartTag>
      <w:r w:rsidRPr="00D271F3">
        <w:rPr>
          <w:bCs/>
        </w:rPr>
        <w:t>tredníctvom prie</w:t>
      </w:r>
      <w:smartTag w:uri="urn:schemas-microsoft-com:office:smarttags" w:element="PersonName">
        <w:r w:rsidRPr="00D271F3">
          <w:rPr>
            <w:bCs/>
          </w:rPr>
          <w:t>s</w:t>
        </w:r>
      </w:smartTag>
      <w:r w:rsidRPr="00D271F3">
        <w:rPr>
          <w:bCs/>
        </w:rPr>
        <w:t>kumu trhu. Prijímateľ je povinný za</w:t>
      </w:r>
      <w:smartTag w:uri="urn:schemas-microsoft-com:office:smarttags" w:element="PersonName">
        <w:r w:rsidRPr="00D271F3">
          <w:rPr>
            <w:bCs/>
          </w:rPr>
          <w:t>s</w:t>
        </w:r>
      </w:smartTag>
      <w:r w:rsidRPr="00D271F3">
        <w:rPr>
          <w:bCs/>
        </w:rPr>
        <w:t>lať Po</w:t>
      </w:r>
      <w:smartTag w:uri="urn:schemas-microsoft-com:office:smarttags" w:element="PersonName">
        <w:r w:rsidRPr="00D271F3">
          <w:rPr>
            <w:bCs/>
          </w:rPr>
          <w:t>s</w:t>
        </w:r>
      </w:smartTag>
      <w:r w:rsidRPr="00D271F3">
        <w:rPr>
          <w:bCs/>
        </w:rPr>
        <w:t>kytovateľovi dokumentáciu z verejného ob</w:t>
      </w:r>
      <w:smartTag w:uri="urn:schemas-microsoft-com:office:smarttags" w:element="PersonName">
        <w:r w:rsidRPr="00D271F3">
          <w:rPr>
            <w:bCs/>
          </w:rPr>
          <w:t>s</w:t>
        </w:r>
      </w:smartTag>
      <w:r w:rsidRPr="00D271F3">
        <w:rPr>
          <w:bCs/>
        </w:rPr>
        <w:t>tarávania v plnom roz</w:t>
      </w:r>
      <w:smartTag w:uri="urn:schemas-microsoft-com:office:smarttags" w:element="PersonName">
        <w:r w:rsidRPr="00D271F3">
          <w:rPr>
            <w:bCs/>
          </w:rPr>
          <w:t>s</w:t>
        </w:r>
      </w:smartTag>
      <w:r w:rsidRPr="00D271F3">
        <w:rPr>
          <w:bCs/>
        </w:rPr>
        <w:t>ahu/dokumentáciu z vykonanej obchodnej verejnej súťaže/dokumentáciu z vykonaného prieskumu trhu, ak Po</w:t>
      </w:r>
      <w:smartTag w:uri="urn:schemas-microsoft-com:office:smarttags" w:element="PersonName">
        <w:r w:rsidRPr="00D271F3">
          <w:rPr>
            <w:bCs/>
          </w:rPr>
          <w:t>s</w:t>
        </w:r>
      </w:smartTag>
      <w:r w:rsidRPr="00D271F3">
        <w:rPr>
          <w:bCs/>
        </w:rPr>
        <w:t>kytovateľ neurčí inak.</w:t>
      </w:r>
      <w:r w:rsidR="00F649DB" w:rsidRPr="00F649DB">
        <w:rPr>
          <w:bCs/>
        </w:rPr>
        <w:t xml:space="preserve"> </w:t>
      </w:r>
      <w:r w:rsidR="00F649DB" w:rsidRPr="00C119BC">
        <w:rPr>
          <w:bCs/>
        </w:rPr>
        <w:t>Verejný obstarávateľ/obstarávateľ je povinný bezodkladne informovať Poskytovateľa o</w:t>
      </w:r>
      <w:r w:rsidR="00F649DB" w:rsidRPr="000413B5">
        <w:t> </w:t>
      </w:r>
      <w:r w:rsidR="00F649DB" w:rsidRPr="00C119BC">
        <w:rPr>
          <w:bCs/>
        </w:rPr>
        <w:t>všetkých skutočnostiach týkajúcich sa procesu verejného obstarávania Projektu a na požiadanie Poskytovateľa predložiť príslušnú dokumentáciu.</w:t>
      </w:r>
    </w:p>
    <w:p w:rsidR="00F649DB" w:rsidRDefault="00CB2029" w:rsidP="00F649DB">
      <w:pPr>
        <w:numPr>
          <w:ilvl w:val="1"/>
          <w:numId w:val="3"/>
        </w:numPr>
        <w:spacing w:before="120"/>
        <w:jc w:val="both"/>
        <w:rPr>
          <w:bCs/>
        </w:rPr>
      </w:pPr>
      <w:r w:rsidRPr="00D271F3">
        <w:rPr>
          <w:bCs/>
        </w:rPr>
        <w:t xml:space="preserve">Dokumentáciu uvedenú v odseku 2. tohto článku VP je Prijímateľ povinný predložiť Poskytovateľovi bezodkladne po ukončení vyhodnotenia ponúk predložených uchádzačmi a oboznámení uchádzačov s výsledkom vyhodnotenia, avšak najneskôr </w:t>
      </w:r>
      <w:r w:rsidR="00F649DB">
        <w:rPr>
          <w:bCs/>
        </w:rPr>
        <w:t>30</w:t>
      </w:r>
      <w:r w:rsidRPr="00D271F3">
        <w:rPr>
          <w:bCs/>
        </w:rPr>
        <w:t xml:space="preserve"> dní pred plánovaným dátumom podpisu zmluvy na dodávku tovarov, služieb alebo stavebných prác s úspešným uchádzačom, alebo dodatku k takejto zmluve. V prípade nadlimitnej zákazky  </w:t>
      </w:r>
      <w:r w:rsidR="00524A01">
        <w:rPr>
          <w:bCs/>
        </w:rPr>
        <w:t xml:space="preserve">je Prijímateľ povinný </w:t>
      </w:r>
      <w:r w:rsidR="00524A01">
        <w:t xml:space="preserve">zaslať </w:t>
      </w:r>
      <w:r w:rsidR="00524A01" w:rsidRPr="000413B5">
        <w:t>príslušnú dokumentáciu z verejného obstarávania aj pred jej zverejnením</w:t>
      </w:r>
      <w:r w:rsidR="00524A01" w:rsidRPr="000413B5" w:rsidDel="006A204F">
        <w:t xml:space="preserve"> </w:t>
      </w:r>
      <w:r w:rsidR="00524A01">
        <w:t>Poskytovateľovi na posúdenie</w:t>
      </w:r>
      <w:r w:rsidR="00524A01">
        <w:rPr>
          <w:bCs/>
        </w:rPr>
        <w:t xml:space="preserve"> </w:t>
      </w:r>
      <w:r w:rsidRPr="00D271F3">
        <w:rPr>
          <w:bCs/>
        </w:rPr>
        <w:t>a</w:t>
      </w:r>
      <w:r w:rsidR="00524A01">
        <w:rPr>
          <w:bCs/>
        </w:rPr>
        <w:t xml:space="preserve"> v prípade </w:t>
      </w:r>
      <w:r w:rsidRPr="00D271F3">
        <w:rPr>
          <w:bCs/>
        </w:rPr>
        <w:t xml:space="preserve">podlimitnej zákazky </w:t>
      </w:r>
      <w:r w:rsidR="00F649DB" w:rsidRPr="000413B5">
        <w:rPr>
          <w:bCs/>
        </w:rPr>
        <w:t xml:space="preserve">je </w:t>
      </w:r>
      <w:r w:rsidR="00F649DB">
        <w:t xml:space="preserve">Prijímateľ </w:t>
      </w:r>
      <w:r w:rsidR="00F649DB" w:rsidRPr="000413B5">
        <w:t xml:space="preserve">oprávnený </w:t>
      </w:r>
      <w:r w:rsidR="00F649DB">
        <w:t xml:space="preserve">zaslať </w:t>
      </w:r>
      <w:r w:rsidR="00F649DB" w:rsidRPr="000413B5">
        <w:t>príslušnú dokumentáciu z verejného obstarávania aj pred jej zverejnením</w:t>
      </w:r>
      <w:r w:rsidR="00F649DB" w:rsidRPr="000413B5" w:rsidDel="006A204F">
        <w:t xml:space="preserve"> </w:t>
      </w:r>
      <w:r w:rsidR="00F649DB">
        <w:t>Poskytovateľovi na posúdenie</w:t>
      </w:r>
      <w:r w:rsidR="00F649DB" w:rsidRPr="000413B5">
        <w:rPr>
          <w:bCs/>
        </w:rPr>
        <w:t>.</w:t>
      </w:r>
      <w:r w:rsidR="00F649DB">
        <w:rPr>
          <w:bCs/>
        </w:rPr>
        <w:t xml:space="preserve"> </w:t>
      </w:r>
    </w:p>
    <w:p w:rsidR="00CB2029" w:rsidRPr="00D271F3" w:rsidRDefault="00CB2029" w:rsidP="00CB2029">
      <w:pPr>
        <w:numPr>
          <w:ilvl w:val="1"/>
          <w:numId w:val="3"/>
        </w:numPr>
        <w:spacing w:before="120"/>
        <w:jc w:val="both"/>
        <w:rPr>
          <w:bCs/>
        </w:rPr>
      </w:pPr>
      <w:r w:rsidRPr="00D271F3">
        <w:rPr>
          <w:bCs/>
        </w:rPr>
        <w:t xml:space="preserve">Poskytovateľ vykoná administratívnu kontrolu obstarávania tovarov, služieb, stavebných prác a súvisiacich postupov v zmysle zákona o pomoci a podpore. </w:t>
      </w:r>
      <w:r w:rsidRPr="00D271F3">
        <w:t>Po</w:t>
      </w:r>
      <w:smartTag w:uri="urn:schemas-microsoft-com:office:smarttags" w:element="PersonName">
        <w:r w:rsidRPr="00D271F3">
          <w:t>s</w:t>
        </w:r>
      </w:smartTag>
      <w:r w:rsidRPr="00D271F3">
        <w:t xml:space="preserve">kytovateľ oboznamuje Prijímateľa </w:t>
      </w:r>
      <w:smartTag w:uri="urn:schemas-microsoft-com:office:smarttags" w:element="PersonName">
        <w:r w:rsidRPr="00D271F3">
          <w:t>s</w:t>
        </w:r>
      </w:smartTag>
      <w:r w:rsidRPr="00D271F3">
        <w:t>o závermi z admini</w:t>
      </w:r>
      <w:smartTag w:uri="urn:schemas-microsoft-com:office:smarttags" w:element="PersonName">
        <w:r w:rsidRPr="00D271F3">
          <w:t>s</w:t>
        </w:r>
      </w:smartTag>
      <w:r w:rsidRPr="00D271F3">
        <w:t>tratívnej kontroly do 21 dní od predloženia prí</w:t>
      </w:r>
      <w:smartTag w:uri="urn:schemas-microsoft-com:office:smarttags" w:element="PersonName">
        <w:r w:rsidRPr="00D271F3">
          <w:t>s</w:t>
        </w:r>
      </w:smartTag>
      <w:r w:rsidRPr="00D271F3">
        <w:t>lušnej dokumentácie z verejného ob</w:t>
      </w:r>
      <w:smartTag w:uri="urn:schemas-microsoft-com:office:smarttags" w:element="PersonName">
        <w:r w:rsidRPr="00D271F3">
          <w:t>s</w:t>
        </w:r>
      </w:smartTag>
      <w:r w:rsidRPr="00D271F3">
        <w:t>tarávania/</w:t>
      </w:r>
      <w:r w:rsidRPr="00D271F3">
        <w:rPr>
          <w:bCs/>
        </w:rPr>
        <w:t>z obchodnej verejnej súťaže/z prieskumu trhu</w:t>
      </w:r>
      <w:r w:rsidRPr="00D271F3">
        <w:t xml:space="preserve"> Po</w:t>
      </w:r>
      <w:smartTag w:uri="urn:schemas-microsoft-com:office:smarttags" w:element="PersonName">
        <w:r w:rsidRPr="00D271F3">
          <w:t>s</w:t>
        </w:r>
      </w:smartTag>
      <w:r w:rsidRPr="00D271F3">
        <w:t>kytovateľovi, pričom predložením dokumentácie sa rozumie doručenie tejto dokumentácie Po</w:t>
      </w:r>
      <w:smartTag w:uri="urn:schemas-microsoft-com:office:smarttags" w:element="PersonName">
        <w:r w:rsidRPr="00D271F3">
          <w:t>s</w:t>
        </w:r>
      </w:smartTag>
      <w:r w:rsidRPr="00D271F3">
        <w:t>kytovateľovi.</w:t>
      </w:r>
      <w:r w:rsidRPr="00D271F3">
        <w:rPr>
          <w:bCs/>
        </w:rPr>
        <w:t xml:space="preserve"> Lehota uvedená v tomto odseku neplynie momentom odoslania vyzvania/dožiadania Prijímateľovi, alebo začatím inej kontroly v zmysle </w:t>
      </w:r>
      <w:r w:rsidR="00F649DB">
        <w:t xml:space="preserve">odseku 8 tohto článku VP a </w:t>
      </w:r>
      <w:r w:rsidRPr="00D271F3">
        <w:rPr>
          <w:bCs/>
        </w:rPr>
        <w:t>čl. 10 týchto VP, alebo pokiaľ tak ustanovuje tento článok.</w:t>
      </w:r>
    </w:p>
    <w:p w:rsidR="00CB2029" w:rsidRPr="00D271F3" w:rsidRDefault="00CB2029" w:rsidP="00CB2029">
      <w:pPr>
        <w:numPr>
          <w:ilvl w:val="1"/>
          <w:numId w:val="3"/>
        </w:numPr>
        <w:spacing w:before="120"/>
        <w:jc w:val="both"/>
      </w:pPr>
      <w:r w:rsidRPr="00D271F3">
        <w:rPr>
          <w:bCs/>
        </w:rPr>
        <w:t>Poskytovateľ je oprávnený požadovať od Prijímateľa aj inú dokumentáciu z verejného obstarávania v sú</w:t>
      </w:r>
      <w:r w:rsidRPr="00D271F3">
        <w:t>lade článkom 3 týchto VP. </w:t>
      </w:r>
    </w:p>
    <w:p w:rsidR="00F649DB" w:rsidRDefault="00F649DB" w:rsidP="00F649DB">
      <w:pPr>
        <w:numPr>
          <w:ilvl w:val="1"/>
          <w:numId w:val="3"/>
        </w:numPr>
        <w:spacing w:before="120"/>
        <w:jc w:val="both"/>
      </w:pPr>
      <w:r w:rsidRPr="009E1A29">
        <w:t xml:space="preserve">Poskytovateľ má právo zúčastniť sa na procese verejného obstarávania </w:t>
      </w:r>
      <w:r>
        <w:t xml:space="preserve">pre nadlimitné zákazky </w:t>
      </w:r>
      <w:r w:rsidRPr="009E1A29">
        <w:t>ako nehlasujúci člen komisie na</w:t>
      </w:r>
      <w:r w:rsidRPr="000413B5">
        <w:rPr>
          <w:bCs/>
        </w:rPr>
        <w:t xml:space="preserve"> </w:t>
      </w:r>
      <w:r w:rsidRPr="009E1A29">
        <w:t xml:space="preserve">vyhodnotenie ponúk. Prijímateľ je povinný oznámiť Poskytovateľovi termín a miesto konania vyhodnotenia ponúk najmenej 7 dní vopred. </w:t>
      </w:r>
    </w:p>
    <w:p w:rsidR="00CB2029" w:rsidRPr="00D271F3" w:rsidRDefault="00CB2029" w:rsidP="00BF35D4">
      <w:pPr>
        <w:numPr>
          <w:ilvl w:val="0"/>
          <w:numId w:val="32"/>
        </w:numPr>
        <w:spacing w:before="120"/>
        <w:ind w:left="539" w:hanging="539"/>
        <w:jc w:val="both"/>
        <w:rPr>
          <w:rFonts w:cs="Arial"/>
        </w:rPr>
      </w:pPr>
      <w:r w:rsidRPr="00D271F3">
        <w:t xml:space="preserve">Ak Poskytovateľ v rámci výkonu administratívnej kontroly identifikuje nedostatky/požaduje odôvodnenie zvoleného postupu, preruší administratívnu kontrolu a vyzve </w:t>
      </w:r>
      <w:r w:rsidR="00F649DB">
        <w:t>P</w:t>
      </w:r>
      <w:r w:rsidRPr="00D271F3">
        <w:t>rijímateľa na ich odstránenie/</w:t>
      </w:r>
      <w:r w:rsidR="00F649DB">
        <w:t>vysvetlenie/</w:t>
      </w:r>
      <w:r w:rsidRPr="00D271F3">
        <w:t>odôvodnenie zvoleného postupu v lehote nie kratšej ako 7 dní odo dňa doručenia výzvy. Lehota uvedená v odseku č. 4 tohto článku prestáva plynúť dňom odoslania výzvy Prijímateľovi. Po doručení odpovede Prijímateľa na výzvu Poskytovateľa plynie Poskytovateľovi nová 21 dňová lehota. Poskytovateľ napr. vyzve Prijímateľa na úpravu návrhu zmluvy</w:t>
      </w:r>
      <w:r w:rsidR="00F649DB" w:rsidRPr="00F649DB">
        <w:t xml:space="preserve"> </w:t>
      </w:r>
      <w:r w:rsidR="00F649DB" w:rsidRPr="00C119BC">
        <w:t>na dodávku tovarov, služieb alebo stavebných prác</w:t>
      </w:r>
      <w:r w:rsidR="00F649DB" w:rsidRPr="001E2037">
        <w:t xml:space="preserve"> v súlade s podmienkami </w:t>
      </w:r>
      <w:r w:rsidR="00F649DB">
        <w:t xml:space="preserve">súťaže a </w:t>
      </w:r>
      <w:r w:rsidR="00F649DB" w:rsidRPr="001E2037">
        <w:t>ponuk</w:t>
      </w:r>
      <w:r w:rsidR="00F649DB">
        <w:t>ou</w:t>
      </w:r>
      <w:r w:rsidR="00F649DB" w:rsidRPr="001E2037">
        <w:t xml:space="preserve"> úspešného uchádzača</w:t>
      </w:r>
      <w:r w:rsidRPr="00D271F3">
        <w:t xml:space="preserve">, ak počas administratívnej kontroly návrhu zmluvy </w:t>
      </w:r>
      <w:r w:rsidR="00F649DB" w:rsidRPr="00C119BC">
        <w:t>na dodávku tovarov, služieb alebo stavebných prác</w:t>
      </w:r>
      <w:r w:rsidR="00F649DB" w:rsidRPr="001E2037">
        <w:t xml:space="preserve"> </w:t>
      </w:r>
      <w:r w:rsidRPr="00D271F3">
        <w:t xml:space="preserve">(uzatváranej medzi </w:t>
      </w:r>
      <w:r w:rsidR="00704D0A">
        <w:t>P</w:t>
      </w:r>
      <w:r w:rsidRPr="00D271F3">
        <w:t>rijímateľom a úspešným uchádzačom) zistí nesúlad návrhu zmluvy so súťažnými podkladmi, resp. s</w:t>
      </w:r>
      <w:r w:rsidR="00704D0A">
        <w:t> </w:t>
      </w:r>
      <w:r w:rsidRPr="00D271F3">
        <w:t>ekvivalentom</w:t>
      </w:r>
      <w:r w:rsidR="00704D0A">
        <w:t xml:space="preserve"> alebo ak </w:t>
      </w:r>
      <w:r w:rsidR="00704D0A" w:rsidRPr="00C119BC">
        <w:t>zistí nesúlad predmetu obstarávania, jeho hodnoty, zrejmé chyby v písaní a počítaní alebo iný nezávažný nesúlad návrhu zmluvy na dodávku tovarov, služieb alebo stavebných prác oproti predmetu obstarávania a </w:t>
      </w:r>
      <w:r w:rsidR="00704D0A" w:rsidRPr="00C119BC">
        <w:rPr>
          <w:rFonts w:cs="Arial"/>
          <w:szCs w:val="20"/>
        </w:rPr>
        <w:t>hodnoty zákazky navrhnutej úspešným uchádzačom</w:t>
      </w:r>
      <w:r w:rsidR="00704D0A" w:rsidRPr="00C119BC">
        <w:t>.</w:t>
      </w:r>
      <w:r w:rsidR="006437A5">
        <w:t xml:space="preserve"> </w:t>
      </w:r>
      <w:r w:rsidR="006437A5" w:rsidRPr="00491EC2">
        <w:t xml:space="preserve">V prípade, ak dokumentácia z verejného obstarávania podliehala  predbežnému súhlasu Poskytovateľa v zmysle odseku 20 </w:t>
      </w:r>
      <w:r w:rsidR="009B649F">
        <w:t xml:space="preserve">a 21 </w:t>
      </w:r>
      <w:r w:rsidR="006437A5" w:rsidRPr="00491EC2">
        <w:t>tohto článku VP,  Poskytovateľ môže postupovať v zmysle odseku 12 tohto článku VP.</w:t>
      </w:r>
      <w:r w:rsidRPr="00D271F3">
        <w:t xml:space="preserve"> </w:t>
      </w:r>
    </w:p>
    <w:p w:rsidR="00CB2029" w:rsidRPr="00D271F3" w:rsidRDefault="00CB2029" w:rsidP="00CB2029">
      <w:pPr>
        <w:numPr>
          <w:ilvl w:val="1"/>
          <w:numId w:val="36"/>
        </w:numPr>
        <w:spacing w:before="120"/>
        <w:jc w:val="both"/>
      </w:pPr>
      <w:r w:rsidRPr="00D271F3">
        <w:t xml:space="preserve">Ak Poskytovateľ postúpi overenie procesu verejného obstarávania na Úrad pre verejné obstarávanie, a súčasne zašle v lehote 21 dní Prijímateľovi oznámenie, že postúpil overenie procesu verejného obstarávania na Úrad pre verejné obstarávanie, lehota </w:t>
      </w:r>
      <w:r w:rsidRPr="00D271F3">
        <w:br/>
        <w:t>(21 dní ) prestane Poskytovateľovi plynúť. Prijímateľ v tomto prípade nemôže vykonať úkon, ktorý bol overovaný (podpi</w:t>
      </w:r>
      <w:smartTag w:uri="urn:schemas-microsoft-com:office:smarttags" w:element="PersonName">
        <w:r w:rsidRPr="00D271F3">
          <w:t>s</w:t>
        </w:r>
      </w:smartTag>
      <w:r w:rsidRPr="00D271F3">
        <w:t xml:space="preserve"> zmluvy na dodávku tovarov, </w:t>
      </w:r>
      <w:smartTag w:uri="urn:schemas-microsoft-com:office:smarttags" w:element="PersonName">
        <w:r w:rsidRPr="00D271F3">
          <w:t>s</w:t>
        </w:r>
      </w:smartTag>
      <w:r w:rsidRPr="00D271F3">
        <w:t xml:space="preserve">lužieb alebo </w:t>
      </w:r>
      <w:smartTag w:uri="urn:schemas-microsoft-com:office:smarttags" w:element="PersonName">
        <w:r w:rsidRPr="00D271F3">
          <w:t>s</w:t>
        </w:r>
      </w:smartTag>
      <w:r w:rsidRPr="00D271F3">
        <w:t xml:space="preserve">tavebných prác). V prípade, ak napriek takémuto oznámeniu o postúpení </w:t>
      </w:r>
      <w:r w:rsidR="006437A5">
        <w:t xml:space="preserve">kontroly </w:t>
      </w:r>
      <w:r w:rsidRPr="00D271F3">
        <w:t>procesu verejného obstarávania na Úrad pre verejné obstarávanie Prijímateľ uzavrie zmluvu/dodatok k zmluve na dodávku tovarov, služieb alebo stavebných prác s úspešným uchádzačom, považuje sa takéto konanie Prijímateľa za podstatné porušenie tohto Rozhodnutia. Dňom doručenia oznámenia Úradu pre verejné ob</w:t>
      </w:r>
      <w:smartTag w:uri="urn:schemas-microsoft-com:office:smarttags" w:element="PersonName">
        <w:r w:rsidRPr="00D271F3">
          <w:t>s</w:t>
        </w:r>
      </w:smartTag>
      <w:r w:rsidRPr="00D271F3">
        <w:t>tarávanie o vý</w:t>
      </w:r>
      <w:smartTag w:uri="urn:schemas-microsoft-com:office:smarttags" w:element="PersonName">
        <w:r w:rsidRPr="00D271F3">
          <w:t>s</w:t>
        </w:r>
      </w:smartTag>
      <w:r w:rsidRPr="00D271F3">
        <w:t>ledku kontroly, alebo doručenia stanoviska do di</w:t>
      </w:r>
      <w:smartTag w:uri="urn:schemas-microsoft-com:office:smarttags" w:element="PersonName">
        <w:r w:rsidRPr="00D271F3">
          <w:t>s</w:t>
        </w:r>
      </w:smartTag>
      <w:r w:rsidRPr="00D271F3">
        <w:t>pozície Po</w:t>
      </w:r>
      <w:smartTag w:uri="urn:schemas-microsoft-com:office:smarttags" w:element="PersonName">
        <w:r w:rsidRPr="00D271F3">
          <w:t>s</w:t>
        </w:r>
      </w:smartTag>
      <w:r w:rsidRPr="00D271F3">
        <w:t>kytovateľa, plynie Po</w:t>
      </w:r>
      <w:smartTag w:uri="urn:schemas-microsoft-com:office:smarttags" w:element="PersonName">
        <w:r w:rsidRPr="00D271F3">
          <w:t>s</w:t>
        </w:r>
      </w:smartTag>
      <w:r w:rsidRPr="00D271F3">
        <w:t>kytovateľovi nová lehota 21 dní. Po</w:t>
      </w:r>
      <w:smartTag w:uri="urn:schemas-microsoft-com:office:smarttags" w:element="PersonName">
        <w:r w:rsidRPr="00D271F3">
          <w:t>s</w:t>
        </w:r>
      </w:smartTag>
      <w:r w:rsidRPr="00D271F3">
        <w:t xml:space="preserve">kytovateľ je povinný oboznámiť Prijímateľa </w:t>
      </w:r>
      <w:smartTag w:uri="urn:schemas-microsoft-com:office:smarttags" w:element="PersonName">
        <w:r w:rsidRPr="00D271F3">
          <w:t>s</w:t>
        </w:r>
      </w:smartTag>
      <w:r w:rsidRPr="00D271F3">
        <w:t>o závermi z admini</w:t>
      </w:r>
      <w:smartTag w:uri="urn:schemas-microsoft-com:office:smarttags" w:element="PersonName">
        <w:r w:rsidRPr="00D271F3">
          <w:t>s</w:t>
        </w:r>
      </w:smartTag>
      <w:r w:rsidRPr="00D271F3">
        <w:t>tratívnej kontroly najne</w:t>
      </w:r>
      <w:smartTag w:uri="urn:schemas-microsoft-com:office:smarttags" w:element="PersonName">
        <w:r w:rsidRPr="00D271F3">
          <w:t>s</w:t>
        </w:r>
      </w:smartTag>
      <w:r w:rsidRPr="00D271F3">
        <w:t>kôr po</w:t>
      </w:r>
      <w:smartTag w:uri="urn:schemas-microsoft-com:office:smarttags" w:element="PersonName">
        <w:r w:rsidRPr="00D271F3">
          <w:t>s</w:t>
        </w:r>
      </w:smartTag>
      <w:r w:rsidRPr="00D271F3">
        <w:t>ledný deň lehoty.</w:t>
      </w:r>
    </w:p>
    <w:p w:rsidR="00CB2029" w:rsidRPr="00D271F3" w:rsidRDefault="00CB2029" w:rsidP="00CB2029">
      <w:pPr>
        <w:numPr>
          <w:ilvl w:val="1"/>
          <w:numId w:val="33"/>
        </w:numPr>
        <w:spacing w:before="120"/>
        <w:jc w:val="both"/>
      </w:pPr>
      <w:r w:rsidRPr="00D271F3">
        <w:t>Poskytovateľ prostredníctvom oboznámenia so závermi z administratívnej kontroly vyzve Prijímateľa na vyhlásenie nového verejného obstarávania, ak počas administratívnej kontroly verejného obstarávania/prieskumu trhu pred podpisom zmluvy Prijímateľa s úspešným uchádzačom identifikuje iné závažné porušenia ZVO,  resp. porušenie po</w:t>
      </w:r>
      <w:smartTag w:uri="urn:schemas-microsoft-com:office:smarttags" w:element="PersonName">
        <w:r w:rsidRPr="00D271F3">
          <w:t>s</w:t>
        </w:r>
      </w:smartTag>
      <w:r w:rsidRPr="00D271F3">
        <w:t>tupov, pravidiel a princípov verejného ob</w:t>
      </w:r>
      <w:smartTag w:uri="urn:schemas-microsoft-com:office:smarttags" w:element="PersonName">
        <w:r w:rsidRPr="00D271F3">
          <w:t>s</w:t>
        </w:r>
      </w:smartTag>
      <w:r w:rsidRPr="00D271F3">
        <w:t>tarávania/obchodnej verejnej súťaže, ktoré nie je možné od</w:t>
      </w:r>
      <w:smartTag w:uri="urn:schemas-microsoft-com:office:smarttags" w:element="PersonName">
        <w:r w:rsidRPr="00D271F3">
          <w:t>s</w:t>
        </w:r>
      </w:smartTag>
      <w:r w:rsidRPr="00D271F3">
        <w:t>trániť úpravou návrhu zmluvy medzi Prijímateľom a ú</w:t>
      </w:r>
      <w:smartTag w:uri="urn:schemas-microsoft-com:office:smarttags" w:element="PersonName">
        <w:r w:rsidRPr="00D271F3">
          <w:t>s</w:t>
        </w:r>
      </w:smartTag>
      <w:r w:rsidRPr="00D271F3">
        <w:t>pešným uchádzačom.</w:t>
      </w:r>
    </w:p>
    <w:p w:rsidR="00CB2029" w:rsidRPr="00D271F3" w:rsidRDefault="00CB2029" w:rsidP="00CB2029">
      <w:pPr>
        <w:numPr>
          <w:ilvl w:val="1"/>
          <w:numId w:val="33"/>
        </w:numPr>
        <w:spacing w:before="120"/>
        <w:jc w:val="both"/>
      </w:pPr>
      <w:r w:rsidRPr="00D271F3">
        <w:t xml:space="preserve">Poskytovateľ prostredníctvom oboznámenia so závermi z administratívnej kontroly vyzve Prijímateľa na vyhlásenie nového verejného obstarávania, ak počas </w:t>
      </w:r>
      <w:r w:rsidR="006437A5">
        <w:t xml:space="preserve">kontroly </w:t>
      </w:r>
      <w:r w:rsidRPr="00D271F3">
        <w:t xml:space="preserve">návrhu dodatku k zmluve na dodávku tovarov, služieb alebo stavebných prác medzi Prijímateľom a Dodávateľom Projektu zistí nesplnenie podmienok vymedzených </w:t>
      </w:r>
      <w:r w:rsidRPr="00D271F3">
        <w:br/>
        <w:t xml:space="preserve">§ 58 ods. </w:t>
      </w:r>
      <w:smartTag w:uri="urn:schemas-microsoft-com:office:smarttags" w:element="metricconverter">
        <w:smartTagPr>
          <w:attr w:name="ProductID" w:val="1 a"/>
        </w:smartTagPr>
        <w:r w:rsidRPr="00D271F3">
          <w:t>1 a</w:t>
        </w:r>
      </w:smartTag>
      <w:r w:rsidRPr="00D271F3">
        <w:t xml:space="preserve"> § 88 od</w:t>
      </w:r>
      <w:smartTag w:uri="urn:schemas-microsoft-com:office:smarttags" w:element="PersonName">
        <w:r w:rsidRPr="00D271F3">
          <w:t>s</w:t>
        </w:r>
      </w:smartTag>
      <w:r w:rsidRPr="00D271F3">
        <w:t>. 1 ZVO.</w:t>
      </w:r>
    </w:p>
    <w:p w:rsidR="00CB2029" w:rsidRPr="00D271F3" w:rsidRDefault="00CB2029" w:rsidP="00CB2029">
      <w:pPr>
        <w:numPr>
          <w:ilvl w:val="1"/>
          <w:numId w:val="33"/>
        </w:numPr>
        <w:spacing w:before="120"/>
        <w:jc w:val="both"/>
      </w:pPr>
      <w:r w:rsidRPr="00D271F3">
        <w:t xml:space="preserve">V prípade, ak Poskytovateľ  neoboznámi Prijímateľa(nezašle oboznámenie)  vo vyššie uvedenej lehote 21 dní (a nedošlo k prerušeniu/zastaveniu plynutia lehoty), Prijímateľ je oprávnený pozastaviť realizáciu projektu  do času doručenia oboznámenia so závermi z administratívnej kontroly, Prijímateľ však nie je oprávnený uzatvoriť zmluvu s úspešným uchádzačom. Uzatvorenie zmluvy s úspešným uchádzačom môže byť v takomto prípade chápané ako podstatné porušenie Rozhodnutia.   </w:t>
      </w:r>
    </w:p>
    <w:p w:rsidR="00CB2029" w:rsidRPr="00D271F3" w:rsidRDefault="00CB2029" w:rsidP="00CB2029">
      <w:pPr>
        <w:numPr>
          <w:ilvl w:val="1"/>
          <w:numId w:val="33"/>
        </w:numPr>
        <w:spacing w:before="120"/>
        <w:jc w:val="both"/>
      </w:pPr>
      <w:r w:rsidRPr="00D271F3">
        <w:t>Ak Po</w:t>
      </w:r>
      <w:smartTag w:uri="urn:schemas-microsoft-com:office:smarttags" w:element="PersonName">
        <w:r w:rsidRPr="00D271F3">
          <w:t>s</w:t>
        </w:r>
      </w:smartTag>
      <w:r w:rsidRPr="00D271F3">
        <w:t>kytovateľ identifikuje porušenie pravidiel/princípov/postupov vo verejnom obstarávaní/obchodnej verejnej súťaži, alebo porušenie legislatívy EÚ a SR neschváli Prijímateľovi uzatvorenie zmluvy s úspešným uchádzačom, resp. nepripustí výdavky vzniknuté na základe verejného obstarávania/obchodnej verejnej súťaže do financovania. V prípade podpi</w:t>
      </w:r>
      <w:smartTag w:uri="urn:schemas-microsoft-com:office:smarttags" w:element="PersonName">
        <w:r w:rsidRPr="00D271F3">
          <w:t>s</w:t>
        </w:r>
      </w:smartTag>
      <w:r w:rsidRPr="00D271F3">
        <w:t>u dodatku k exi</w:t>
      </w:r>
      <w:smartTag w:uri="urn:schemas-microsoft-com:office:smarttags" w:element="PersonName">
        <w:r w:rsidRPr="00D271F3">
          <w:t>s</w:t>
        </w:r>
      </w:smartTag>
      <w:r w:rsidRPr="00D271F3">
        <w:t xml:space="preserve">tujúcej zmluve na dodávku tovarov, </w:t>
      </w:r>
      <w:smartTag w:uri="urn:schemas-microsoft-com:office:smarttags" w:element="PersonName">
        <w:r w:rsidRPr="00D271F3">
          <w:t>s</w:t>
        </w:r>
      </w:smartTag>
      <w:r w:rsidRPr="00D271F3">
        <w:t xml:space="preserve">lužieb alebo </w:t>
      </w:r>
      <w:smartTag w:uri="urn:schemas-microsoft-com:office:smarttags" w:element="PersonName">
        <w:r w:rsidRPr="00D271F3">
          <w:t>s</w:t>
        </w:r>
      </w:smartTag>
      <w:r w:rsidRPr="00D271F3">
        <w:t xml:space="preserve">tavebných prác medzi Prijímateľom a Dodávateľom Projektu </w:t>
      </w:r>
      <w:smartTag w:uri="urn:schemas-microsoft-com:office:smarttags" w:element="PersonName">
        <w:r w:rsidRPr="00D271F3">
          <w:t>s</w:t>
        </w:r>
      </w:smartTag>
      <w:r w:rsidRPr="00D271F3">
        <w:t>a u</w:t>
      </w:r>
      <w:smartTag w:uri="urn:schemas-microsoft-com:office:smarttags" w:element="PersonName">
        <w:r w:rsidRPr="00D271F3">
          <w:t>s</w:t>
        </w:r>
      </w:smartTag>
      <w:r w:rsidRPr="00D271F3">
        <w:t xml:space="preserve">tanovenie týkajúce </w:t>
      </w:r>
      <w:smartTag w:uri="urn:schemas-microsoft-com:office:smarttags" w:element="PersonName">
        <w:r w:rsidRPr="00D271F3">
          <w:t>s</w:t>
        </w:r>
      </w:smartTag>
      <w:r w:rsidRPr="00D271F3">
        <w:t>a oboznámenia Prijímateľa uvedené v prvej vete tohto od</w:t>
      </w:r>
      <w:smartTag w:uri="urn:schemas-microsoft-com:office:smarttags" w:element="PersonName">
        <w:r w:rsidRPr="00D271F3">
          <w:t>s</w:t>
        </w:r>
      </w:smartTag>
      <w:r w:rsidRPr="00D271F3">
        <w:t>eku použijú obdobne, ak došlo k identifikovaniu obdobných nedostatkov.</w:t>
      </w:r>
    </w:p>
    <w:p w:rsidR="00B743B2" w:rsidRPr="00B743B2" w:rsidRDefault="00B743B2" w:rsidP="00CB2029">
      <w:pPr>
        <w:numPr>
          <w:ilvl w:val="1"/>
          <w:numId w:val="33"/>
        </w:numPr>
        <w:spacing w:before="120"/>
        <w:jc w:val="both"/>
        <w:rPr>
          <w:caps/>
        </w:rPr>
      </w:pPr>
      <w:r w:rsidRPr="00961087">
        <w:t xml:space="preserve">Ak Poskytovateľ identifikuje porušenie pravidiel/princípov/postupov vo verejnom obstarávaní/obchodnej verejnej súťaži, alebo porušenie legislatívy EÚ a SR </w:t>
      </w:r>
      <w:r>
        <w:t>po podpise zmluvy</w:t>
      </w:r>
      <w:r w:rsidRPr="00C73846">
        <w:t xml:space="preserve"> </w:t>
      </w:r>
      <w:r w:rsidRPr="00961087">
        <w:t>na dodávku tovarov, služieb alebo stavebných prác s úspešným uchádzačom</w:t>
      </w:r>
      <w:r>
        <w:t>,</w:t>
      </w:r>
      <w:r w:rsidRPr="00C73846">
        <w:t xml:space="preserve"> </w:t>
      </w:r>
      <w:r>
        <w:t>pred</w:t>
      </w:r>
      <w:r w:rsidRPr="004D4548">
        <w:t xml:space="preserve"> úhrad</w:t>
      </w:r>
      <w:r>
        <w:t>ou</w:t>
      </w:r>
      <w:r w:rsidRPr="004D4548">
        <w:t xml:space="preserve"> oprávnených výdavkov v Žiadosti o platbu</w:t>
      </w:r>
      <w:r w:rsidRPr="00B71E57">
        <w:t xml:space="preserve"> </w:t>
      </w:r>
      <w:r>
        <w:t>vzťahujúcich</w:t>
      </w:r>
      <w:r w:rsidRPr="00B71E57">
        <w:t xml:space="preserve"> sa k nákladom projektu</w:t>
      </w:r>
      <w:r>
        <w:t xml:space="preserve">, Poskytovateľ navrhne Prijímateľovi </w:t>
      </w:r>
      <w:proofErr w:type="spellStart"/>
      <w:r>
        <w:t>ex-ante</w:t>
      </w:r>
      <w:proofErr w:type="spellEnd"/>
      <w:r>
        <w:t xml:space="preserve"> finančnú opravu</w:t>
      </w:r>
      <w:r w:rsidRPr="00027DD7">
        <w:t xml:space="preserve"> </w:t>
      </w:r>
      <w:commentRangeStart w:id="1"/>
      <w:r w:rsidRPr="00961087">
        <w:t>resp. nepripustí výdavky vzniknuté na základe verejného obstarávania/obchodnej verejnej súťaže do financovania</w:t>
      </w:r>
      <w:commentRangeEnd w:id="1"/>
      <w:r>
        <w:rPr>
          <w:rStyle w:val="Odkaznakomentr"/>
        </w:rPr>
        <w:commentReference w:id="1"/>
      </w:r>
      <w:r>
        <w:t xml:space="preserve">. Konečné potvrdenie </w:t>
      </w:r>
      <w:proofErr w:type="spellStart"/>
      <w:r>
        <w:t>ex-ante</w:t>
      </w:r>
      <w:proofErr w:type="spellEnd"/>
      <w:r>
        <w:t xml:space="preserve"> finančnej opravy bude vydané Prijímateľovi len </w:t>
      </w:r>
      <w:commentRangeStart w:id="2"/>
      <w:r>
        <w:t>po splnení podmienok určených Poskytovateľom</w:t>
      </w:r>
      <w:commentRangeEnd w:id="2"/>
      <w:r>
        <w:rPr>
          <w:rStyle w:val="Odkaznakomentr"/>
        </w:rPr>
        <w:commentReference w:id="2"/>
      </w:r>
      <w:r>
        <w:t xml:space="preserve">. Výdavky vzniknuté z takéhoto verejného obstarávania budú môcť byť pripustené k financovaniu za podmienky zníženia oprávnených výdavkov vo výške určenej </w:t>
      </w:r>
      <w:proofErr w:type="spellStart"/>
      <w:r>
        <w:t>ex-ante</w:t>
      </w:r>
      <w:proofErr w:type="spellEnd"/>
      <w:r>
        <w:t xml:space="preserve"> finančnej korekcie</w:t>
      </w:r>
    </w:p>
    <w:p w:rsidR="00CB2029" w:rsidRPr="00D271F3" w:rsidRDefault="00CB2029" w:rsidP="00CB2029">
      <w:pPr>
        <w:numPr>
          <w:ilvl w:val="1"/>
          <w:numId w:val="33"/>
        </w:numPr>
        <w:spacing w:before="120"/>
        <w:jc w:val="both"/>
      </w:pPr>
      <w:r w:rsidRPr="00D271F3">
        <w:t>V prípade, ak RO neidentifikuje v záveroch z administratívnej kontroly nedostatky, oboznámi Prijímateľa s tým, že je oprávnený vykonať úkon (napríklad uzatvoriť zmluvu/rámcovú dohodu s úspešným uchádzačom, uzatvoriť dodatok k zmluve, pripustiť výdavky vzniknuté z obstarávania tovarov, služieb, stavebných prác  alebo iných postupov do financovania).</w:t>
      </w:r>
      <w:r w:rsidR="00704D0A" w:rsidRPr="00704D0A">
        <w:t xml:space="preserve"> </w:t>
      </w:r>
      <w:r w:rsidR="00704D0A" w:rsidRPr="00C119BC">
        <w:t>Jeden originál</w:t>
      </w:r>
      <w:r w:rsidR="00704D0A">
        <w:t>/ overenú kópiu</w:t>
      </w:r>
      <w:r w:rsidR="00704D0A" w:rsidRPr="00C119BC">
        <w:t xml:space="preserve"> každej zmluvy </w:t>
      </w:r>
      <w:r w:rsidR="00704D0A">
        <w:t>s úspešným uchádzačom</w:t>
      </w:r>
      <w:r w:rsidR="00704D0A" w:rsidRPr="00C119BC">
        <w:t xml:space="preserve"> alebo jej dodatku, uzatvorenej v rámci Projektu Prijímateľ predloží po jej uzatvorení</w:t>
      </w:r>
      <w:r w:rsidR="00704D0A">
        <w:t xml:space="preserve"> a následnom zverejnení</w:t>
      </w:r>
      <w:r w:rsidR="00704D0A" w:rsidRPr="00C119BC">
        <w:t xml:space="preserve"> Poskytovateľovi.</w:t>
      </w:r>
      <w:r w:rsidRPr="00D271F3">
        <w:t xml:space="preserve"> </w:t>
      </w:r>
    </w:p>
    <w:p w:rsidR="00BF35D4" w:rsidRPr="00D271F3" w:rsidRDefault="00BF35D4" w:rsidP="00BF35D4">
      <w:pPr>
        <w:numPr>
          <w:ilvl w:val="1"/>
          <w:numId w:val="33"/>
        </w:numPr>
        <w:spacing w:before="120"/>
        <w:jc w:val="both"/>
        <w:rPr>
          <w:bCs/>
        </w:rPr>
      </w:pPr>
      <w:r w:rsidRPr="00D271F3">
        <w:rPr>
          <w:bCs/>
        </w:rPr>
        <w:t>Prijímateľ sa zaväzuje zabezpečiť v rámci záväzkového vzťahu s Dodávateľom Projektu povinnosť Dodávateľa Projektu strpieť výkon kontroly/auditu/overovania súvisiaceho s dodávaným tovarom, prácami a službami kedykoľvek počas platnosti a účinnosti Rozhodnutia, a to oprávnenými osobami v zmysle článku 1</w:t>
      </w:r>
      <w:r w:rsidR="00704D0A">
        <w:rPr>
          <w:bCs/>
        </w:rPr>
        <w:t>0</w:t>
      </w:r>
      <w:r w:rsidRPr="00D271F3">
        <w:rPr>
          <w:bCs/>
        </w:rPr>
        <w:t xml:space="preserve"> týchto VP a poskytnúť im všetku potrebnú súčinnosť.</w:t>
      </w:r>
    </w:p>
    <w:p w:rsidR="00CB2029" w:rsidRPr="00D271F3" w:rsidRDefault="00CB2029" w:rsidP="004C6443">
      <w:pPr>
        <w:numPr>
          <w:ilvl w:val="1"/>
          <w:numId w:val="33"/>
        </w:numPr>
        <w:spacing w:before="120"/>
        <w:jc w:val="both"/>
      </w:pPr>
      <w:r w:rsidRPr="00D271F3">
        <w:t xml:space="preserve">Poskytovateľ aplikuje postupy administratívnej kontroly verejného obstarávania/obchodnej verejnej súťaže aj na administratívnu kontrolu verejného obstarávania/obchodnej verejnej súťaže ukončenej pred účinnosťou Rozhodnutia. Ustanovenia týkajúce sa Poskytovateľa ohľadne možnosti výzvy na úpravu súťažnej dokumentácie, úpravu návrhu zmluvy, navrhnutia zrušenia súťaže a ďalších kontroly ďalších postupov Prijímateľa pred uzatvorením zmluvy s úspešným uchádzačom sa nepoužijú. </w:t>
      </w:r>
    </w:p>
    <w:p w:rsidR="00CB2029" w:rsidRPr="00D271F3" w:rsidRDefault="00CB2029" w:rsidP="004C6443">
      <w:pPr>
        <w:numPr>
          <w:ilvl w:val="1"/>
          <w:numId w:val="33"/>
        </w:numPr>
        <w:spacing w:before="120"/>
        <w:jc w:val="both"/>
      </w:pPr>
      <w:r w:rsidRPr="00D271F3">
        <w:t>Prijímateľ akceptuje skutočnosť, že výdavky vzniknuté na základe verejného obstarávania/obchodnej verejnej súťaže nemôžu byť Poskytovateľom vyplatené skôr ako budú skontrolované pravidlá/postupy/princípy verejného obstarávania/obchodnej verejnej súťaže s pozitívnym výsledkom (nebude identifikované porušenie legislatívy SR a EÚ a pod.)</w:t>
      </w:r>
      <w:r w:rsidR="00B743B2" w:rsidRPr="00B743B2">
        <w:t xml:space="preserve"> </w:t>
      </w:r>
      <w:r w:rsidR="00B743B2">
        <w:t xml:space="preserve">resp. skôr ako bude potvrdená </w:t>
      </w:r>
      <w:proofErr w:type="spellStart"/>
      <w:r w:rsidR="00B743B2">
        <w:t>ex-ante</w:t>
      </w:r>
      <w:proofErr w:type="spellEnd"/>
      <w:r w:rsidR="00B743B2">
        <w:t xml:space="preserve"> finančná oprava</w:t>
      </w:r>
      <w:r w:rsidR="00B743B2" w:rsidRPr="00491EC2">
        <w:t>.</w:t>
      </w:r>
      <w:r w:rsidRPr="00D271F3">
        <w:t>.</w:t>
      </w:r>
    </w:p>
    <w:p w:rsidR="00CB2029" w:rsidRPr="00D271F3" w:rsidRDefault="00CB2029" w:rsidP="004C6443">
      <w:pPr>
        <w:numPr>
          <w:ilvl w:val="1"/>
          <w:numId w:val="33"/>
        </w:numPr>
        <w:spacing w:before="120"/>
        <w:jc w:val="both"/>
      </w:pPr>
      <w:r w:rsidRPr="00D271F3">
        <w:t>Prijímateľ berie na vedomie, že lehota určená, resp. dojednaná pre administratívnu kontrolu Žiadosti o platbu (čl. 1</w:t>
      </w:r>
      <w:r w:rsidR="00F95B55">
        <w:t>4</w:t>
      </w:r>
      <w:r w:rsidRPr="00D271F3">
        <w:t xml:space="preserve"> týchto VP) nezačne plynúť skôr ako bude Prijímateľ oboznámený o pozitívnom výsledku administratívnej kontroly verejného obstarávania/verejnej obchodnej súťaže. Ustanovenie predchádzajúcej vety neplatí v prípade, ak Žiadosť o platbu neobsahuje deklarované výdavky vzniknuté na základe verejného obstarávania/obchodnej verejnej súťaže,  </w:t>
      </w:r>
    </w:p>
    <w:p w:rsidR="00CB2029" w:rsidRPr="00D271F3" w:rsidRDefault="00CB2029" w:rsidP="00CB2029">
      <w:pPr>
        <w:ind w:left="540"/>
        <w:jc w:val="both"/>
      </w:pPr>
    </w:p>
    <w:p w:rsidR="00F95B55" w:rsidRPr="00F95B55" w:rsidRDefault="00CB2029" w:rsidP="004C6443">
      <w:pPr>
        <w:numPr>
          <w:ilvl w:val="1"/>
          <w:numId w:val="33"/>
        </w:numPr>
        <w:spacing w:before="120"/>
        <w:jc w:val="both"/>
      </w:pPr>
      <w:r w:rsidRPr="00D271F3">
        <w:rPr>
          <w:rFonts w:cs="Arial"/>
          <w:szCs w:val="20"/>
        </w:rPr>
        <w:t xml:space="preserve">V prípade ak Poskytovateľ identifikuje nedodržanie princípov a postupov verejného obstarávania, resp. porušenie pravidiel stanovených v legislatíve SR a EÚ, až počas realizácie projektu, po úhrade oprávnených výdavkov v Žiadosti o platbu, </w:t>
      </w:r>
      <w:r w:rsidRPr="00D271F3">
        <w:t>vzťahujúcou sa k nákladom projektu, ktoré vyplývajú z realizácie verejného obstarávania.</w:t>
      </w:r>
      <w:r w:rsidRPr="00D271F3">
        <w:rPr>
          <w:rFonts w:cs="Arial"/>
          <w:szCs w:val="20"/>
        </w:rPr>
        <w:t xml:space="preserve"> (napr. na základe výsledkov kontroly v zmysle čl. 10 tohto Rozhodnutia) Poskytovateľ postupuje v zmysle § 27a zákona o pomoci a</w:t>
      </w:r>
      <w:r w:rsidR="00485A03" w:rsidRPr="00D271F3">
        <w:rPr>
          <w:rFonts w:cs="Arial"/>
          <w:szCs w:val="20"/>
        </w:rPr>
        <w:t> </w:t>
      </w:r>
      <w:r w:rsidRPr="00D271F3">
        <w:rPr>
          <w:rFonts w:cs="Arial"/>
          <w:szCs w:val="20"/>
        </w:rPr>
        <w:t>podpore</w:t>
      </w:r>
      <w:r w:rsidR="00485A03" w:rsidRPr="00D271F3">
        <w:rPr>
          <w:rFonts w:cs="Arial"/>
          <w:szCs w:val="20"/>
        </w:rPr>
        <w:t xml:space="preserve"> a ak to určí Poskytovateľ, Prijímateľ je povinný vrátiť NFP alebo jeho čas</w:t>
      </w:r>
      <w:r w:rsidR="002243C9" w:rsidRPr="00D271F3">
        <w:rPr>
          <w:rFonts w:cs="Arial"/>
          <w:szCs w:val="20"/>
        </w:rPr>
        <w:t>ť</w:t>
      </w:r>
      <w:r w:rsidR="00F95B55">
        <w:rPr>
          <w:rFonts w:cs="Arial"/>
          <w:szCs w:val="20"/>
        </w:rPr>
        <w:t xml:space="preserve"> </w:t>
      </w:r>
      <w:r w:rsidR="00F95B55" w:rsidRPr="00177AB5">
        <w:t xml:space="preserve">v súlade </w:t>
      </w:r>
      <w:r w:rsidR="00F95B55" w:rsidRPr="007F3446">
        <w:t xml:space="preserve">s článkom </w:t>
      </w:r>
      <w:r w:rsidR="00F95B55">
        <w:t>8</w:t>
      </w:r>
      <w:r w:rsidR="00F95B55" w:rsidRPr="00177AB5">
        <w:t xml:space="preserve"> týchto VP</w:t>
      </w:r>
      <w:r w:rsidRPr="00D271F3">
        <w:rPr>
          <w:rFonts w:cs="Arial"/>
          <w:szCs w:val="20"/>
        </w:rPr>
        <w:t>.</w:t>
      </w:r>
    </w:p>
    <w:p w:rsidR="00F95B55" w:rsidRPr="00F95B55" w:rsidRDefault="00F95B55" w:rsidP="00F95B55">
      <w:pPr>
        <w:jc w:val="both"/>
      </w:pPr>
    </w:p>
    <w:p w:rsidR="00524A01" w:rsidRDefault="00F95B55" w:rsidP="004C6443">
      <w:pPr>
        <w:numPr>
          <w:ilvl w:val="1"/>
          <w:numId w:val="33"/>
        </w:numPr>
        <w:spacing w:before="120"/>
        <w:jc w:val="both"/>
      </w:pPr>
      <w:r>
        <w:t>Prijímateľ je povinný predložiť za účelom administratívnej kontroly verejného obstarávania Poskytovateľovi kópiu dokumentácie z verejného obstarávania.</w:t>
      </w:r>
      <w:r w:rsidR="006437A5" w:rsidRPr="006437A5">
        <w:t xml:space="preserve"> </w:t>
      </w:r>
      <w:r w:rsidR="006437A5" w:rsidRPr="00491EC2">
        <w:t>Prijímateľ je zároveň spolu s kópiou dokumentácie z verejného obstarávania povinný predložiť čestné prehlásenie  potvrdené podpisom štatutárneho orgánu Prijímateľa o tom, že predložená dokumentácia z verejného obstarávania je úplná, kompletná a  je totožná s originálom dokumentácie z verejného obstarávania.</w:t>
      </w:r>
    </w:p>
    <w:p w:rsidR="00CB2029" w:rsidRPr="00D271F3" w:rsidRDefault="00CB2029" w:rsidP="00F95B55">
      <w:pPr>
        <w:jc w:val="both"/>
      </w:pPr>
    </w:p>
    <w:p w:rsidR="00B743B2" w:rsidRDefault="00B743B2" w:rsidP="004C6443">
      <w:pPr>
        <w:pStyle w:val="Odsekzoznamu"/>
        <w:numPr>
          <w:ilvl w:val="1"/>
          <w:numId w:val="33"/>
        </w:numPr>
        <w:tabs>
          <w:tab w:val="left" w:pos="567"/>
        </w:tabs>
        <w:spacing w:before="120"/>
        <w:jc w:val="both"/>
      </w:pPr>
      <w:r w:rsidRPr="004C6443">
        <w:rPr>
          <w:bCs/>
        </w:rPr>
        <w:t>V prípade nadlimitnej zákazky nasledovné dokumenty v zmysle ZVO účinného do 17.02.2013 podliehajú predbežnému súhlasu Poskytovateľa:</w:t>
      </w:r>
    </w:p>
    <w:p w:rsidR="00B743B2" w:rsidRPr="00491EC2" w:rsidRDefault="00B743B2" w:rsidP="00B743B2">
      <w:pPr>
        <w:pStyle w:val="Zarkazkladnhotextu"/>
        <w:numPr>
          <w:ilvl w:val="2"/>
          <w:numId w:val="43"/>
        </w:numPr>
        <w:tabs>
          <w:tab w:val="clear" w:pos="2700"/>
          <w:tab w:val="num" w:pos="928"/>
        </w:tabs>
        <w:spacing w:after="0"/>
        <w:ind w:left="900"/>
        <w:jc w:val="both"/>
      </w:pPr>
      <w:r w:rsidRPr="00491EC2">
        <w:t>návrh oznámenia o vyhlásení verejného obstarávania;</w:t>
      </w:r>
    </w:p>
    <w:p w:rsidR="00B743B2" w:rsidRPr="00491EC2" w:rsidRDefault="00B743B2" w:rsidP="00B743B2">
      <w:pPr>
        <w:pStyle w:val="Zarkazkladnhotextu"/>
        <w:numPr>
          <w:ilvl w:val="2"/>
          <w:numId w:val="43"/>
        </w:numPr>
        <w:tabs>
          <w:tab w:val="clear" w:pos="2700"/>
          <w:tab w:val="num" w:pos="928"/>
        </w:tabs>
        <w:spacing w:after="0"/>
        <w:ind w:left="900"/>
        <w:jc w:val="both"/>
      </w:pPr>
      <w:r w:rsidRPr="00491EC2">
        <w:t>návrh súťažných podkladov;</w:t>
      </w:r>
    </w:p>
    <w:p w:rsidR="00B743B2" w:rsidRPr="00491EC2" w:rsidRDefault="00B743B2" w:rsidP="00B743B2">
      <w:pPr>
        <w:pStyle w:val="Zarkazkladnhotextu"/>
        <w:numPr>
          <w:ilvl w:val="2"/>
          <w:numId w:val="43"/>
        </w:numPr>
        <w:tabs>
          <w:tab w:val="clear" w:pos="2700"/>
          <w:tab w:val="num" w:pos="928"/>
        </w:tabs>
        <w:spacing w:after="0"/>
        <w:ind w:left="900"/>
        <w:jc w:val="both"/>
      </w:pPr>
      <w:r w:rsidRPr="00491EC2">
        <w:t>návrh zápisnice z vyhodnocovania splnenia podmienok účasti – len pri užšej súťaži;</w:t>
      </w:r>
    </w:p>
    <w:p w:rsidR="00B743B2" w:rsidRPr="00491EC2" w:rsidRDefault="00B743B2" w:rsidP="00B743B2">
      <w:pPr>
        <w:pStyle w:val="Zarkazkladnhotextu"/>
        <w:numPr>
          <w:ilvl w:val="2"/>
          <w:numId w:val="43"/>
        </w:numPr>
        <w:tabs>
          <w:tab w:val="clear" w:pos="2700"/>
          <w:tab w:val="num" w:pos="928"/>
        </w:tabs>
        <w:spacing w:after="0"/>
        <w:ind w:left="900"/>
        <w:jc w:val="both"/>
      </w:pPr>
      <w:r w:rsidRPr="00491EC2">
        <w:t>návrh zápisnice z vyhodnotenia ponúk;</w:t>
      </w:r>
    </w:p>
    <w:p w:rsidR="00B743B2" w:rsidRPr="00491EC2" w:rsidRDefault="00B743B2" w:rsidP="00B743B2">
      <w:pPr>
        <w:pStyle w:val="Zarkazkladnhotextu"/>
        <w:numPr>
          <w:ilvl w:val="2"/>
          <w:numId w:val="43"/>
        </w:numPr>
        <w:tabs>
          <w:tab w:val="clear" w:pos="2700"/>
          <w:tab w:val="num" w:pos="928"/>
        </w:tabs>
        <w:spacing w:after="0"/>
        <w:ind w:left="900"/>
        <w:jc w:val="both"/>
      </w:pPr>
      <w:r w:rsidRPr="00491EC2">
        <w:t>návrh zmluvy s úspešným uchádzačom pred jej podpisom druhou Zmluvnou stranou;</w:t>
      </w:r>
    </w:p>
    <w:p w:rsidR="00B743B2" w:rsidRPr="00491EC2" w:rsidRDefault="00B743B2" w:rsidP="00B743B2">
      <w:pPr>
        <w:pStyle w:val="Zarkazkladnhotextu"/>
        <w:numPr>
          <w:ilvl w:val="3"/>
          <w:numId w:val="43"/>
        </w:numPr>
        <w:tabs>
          <w:tab w:val="clear" w:pos="3240"/>
          <w:tab w:val="num" w:pos="900"/>
        </w:tabs>
        <w:spacing w:after="0"/>
        <w:ind w:left="900"/>
        <w:jc w:val="both"/>
      </w:pPr>
      <w:r w:rsidRPr="00491EC2">
        <w:t>návrh dodatku k zmluve pred jeho podpisom druhou Zmluvnou stranou.</w:t>
      </w:r>
    </w:p>
    <w:p w:rsidR="00B743B2" w:rsidRPr="00491EC2" w:rsidRDefault="00B743B2" w:rsidP="00B743B2">
      <w:pPr>
        <w:spacing w:before="120"/>
        <w:ind w:left="1440" w:hanging="900"/>
        <w:jc w:val="both"/>
        <w:rPr>
          <w:bCs/>
        </w:rPr>
      </w:pPr>
      <w:r>
        <w:rPr>
          <w:bCs/>
        </w:rPr>
        <w:t xml:space="preserve"> </w:t>
      </w:r>
      <w:r w:rsidRPr="00491EC2">
        <w:t>2</w:t>
      </w:r>
      <w:r w:rsidRPr="00491EC2">
        <w:rPr>
          <w:bCs/>
        </w:rPr>
        <w:t>1</w:t>
      </w:r>
      <w:r>
        <w:rPr>
          <w:bCs/>
        </w:rPr>
        <w:t>.A.1</w:t>
      </w:r>
      <w:r w:rsidRPr="00491EC2">
        <w:rPr>
          <w:bCs/>
        </w:rPr>
        <w:tab/>
        <w:t>Ku kontrole dokumentácie uvedenej v odseku 2</w:t>
      </w:r>
      <w:r>
        <w:rPr>
          <w:bCs/>
        </w:rPr>
        <w:t>1.A</w:t>
      </w:r>
      <w:r w:rsidRPr="00491EC2">
        <w:rPr>
          <w:bCs/>
        </w:rPr>
        <w:t xml:space="preserve"> tohto článku VZP je Prijímateľ povinný predložiť aj nasledovnú súvisiacu dokumentáciu.</w:t>
      </w:r>
    </w:p>
    <w:p w:rsidR="00B743B2" w:rsidRPr="00491EC2" w:rsidRDefault="00B743B2" w:rsidP="00B743B2">
      <w:pPr>
        <w:spacing w:before="120"/>
        <w:ind w:left="1440"/>
        <w:jc w:val="both"/>
        <w:rPr>
          <w:bCs/>
        </w:rPr>
      </w:pPr>
      <w:r w:rsidRPr="00491EC2">
        <w:rPr>
          <w:bCs/>
        </w:rPr>
        <w:t>V prípade odseku 2</w:t>
      </w:r>
      <w:r>
        <w:rPr>
          <w:bCs/>
        </w:rPr>
        <w:t>1.A</w:t>
      </w:r>
      <w:r w:rsidRPr="00491EC2">
        <w:rPr>
          <w:bCs/>
        </w:rPr>
        <w:t xml:space="preserve"> písm. a) zasiela aj zverejnené Predbežné oznámenie, ak je to pre predmetné verejné obstarávanie relevantné.</w:t>
      </w:r>
    </w:p>
    <w:p w:rsidR="00B743B2" w:rsidRPr="00491EC2" w:rsidRDefault="00B743B2" w:rsidP="00B743B2">
      <w:pPr>
        <w:spacing w:before="120"/>
        <w:ind w:left="1440" w:hanging="900"/>
        <w:jc w:val="both"/>
        <w:rPr>
          <w:bCs/>
        </w:rPr>
      </w:pPr>
      <w:r w:rsidRPr="00491EC2">
        <w:rPr>
          <w:bCs/>
        </w:rPr>
        <w:tab/>
        <w:t>Návrh Oznámenia o vyhlásení verejného obstarávania a návrh Súťažných podkladov predkladá Prijímateľ súčasne a Poskytovateľ ich tiež súčasne predbežne odsúhlasuje.</w:t>
      </w:r>
    </w:p>
    <w:p w:rsidR="00B743B2" w:rsidRPr="00491EC2" w:rsidRDefault="00B743B2" w:rsidP="00B743B2">
      <w:pPr>
        <w:spacing w:before="120"/>
        <w:ind w:left="1440" w:hanging="900"/>
        <w:jc w:val="both"/>
        <w:rPr>
          <w:bCs/>
        </w:rPr>
      </w:pPr>
      <w:r w:rsidRPr="00491EC2">
        <w:rPr>
          <w:bCs/>
        </w:rPr>
        <w:tab/>
        <w:t>V prípade odseku 2</w:t>
      </w:r>
      <w:r>
        <w:rPr>
          <w:bCs/>
        </w:rPr>
        <w:t>1.A</w:t>
      </w:r>
      <w:r w:rsidRPr="00491EC2">
        <w:rPr>
          <w:bCs/>
        </w:rPr>
        <w:t xml:space="preserve"> písm. c) zasiela aj jednu kópiu úplnej dokumentácie deklarujúcej všetky vykonané úkony v procese verejného obstarávania do vyhodnocovania splnenia podmienok účasti vrátane dokladov preukazujúcich splnenie podmienok účasti jednotlivých záujemcov.</w:t>
      </w:r>
    </w:p>
    <w:p w:rsidR="00B743B2" w:rsidRPr="00491EC2" w:rsidRDefault="00B743B2" w:rsidP="00B743B2">
      <w:pPr>
        <w:spacing w:before="120"/>
        <w:ind w:left="1440" w:hanging="900"/>
        <w:jc w:val="both"/>
        <w:rPr>
          <w:bCs/>
        </w:rPr>
      </w:pPr>
      <w:r w:rsidRPr="00491EC2">
        <w:rPr>
          <w:bCs/>
        </w:rPr>
        <w:tab/>
        <w:t>V prípade odseku 2</w:t>
      </w:r>
      <w:r>
        <w:rPr>
          <w:bCs/>
        </w:rPr>
        <w:t>1.A</w:t>
      </w:r>
      <w:r w:rsidRPr="00491EC2">
        <w:rPr>
          <w:bCs/>
        </w:rPr>
        <w:t xml:space="preserve"> písm. d) zasiela aj zápisnicu z otvárania ponúk, zápisnicu z vyhodnocovania splnenia podmienok účasti, jednu kópiu všetkých ponúk a všetky </w:t>
      </w:r>
      <w:r w:rsidRPr="00491EC2">
        <w:t>doplnenia informácií v súťažných podkladoch a vysvetľovania súťažných podkladov v súlade so Zákonom o verejnom obstarávaní.</w:t>
      </w:r>
    </w:p>
    <w:p w:rsidR="00B743B2" w:rsidRPr="00491EC2" w:rsidRDefault="00B743B2" w:rsidP="00B743B2">
      <w:pPr>
        <w:spacing w:before="120"/>
        <w:ind w:left="1440" w:hanging="900"/>
        <w:jc w:val="both"/>
        <w:rPr>
          <w:bCs/>
        </w:rPr>
      </w:pPr>
      <w:r w:rsidRPr="00491EC2">
        <w:rPr>
          <w:bCs/>
        </w:rPr>
        <w:tab/>
        <w:t>V prípade odseku 2</w:t>
      </w:r>
      <w:r>
        <w:rPr>
          <w:bCs/>
        </w:rPr>
        <w:t>1.A</w:t>
      </w:r>
      <w:r w:rsidRPr="00491EC2">
        <w:rPr>
          <w:bCs/>
        </w:rPr>
        <w:t xml:space="preserve"> písm. e) zasiela aj zápisnicu z vyhodnotenia ponúk, oznámenie o výsledku vyhodnotenia ponúk a všetky </w:t>
      </w:r>
      <w:r w:rsidRPr="00491EC2">
        <w:t>doplnenia informácií v súťažných podkladoch a vysvetľovania súťažných podkladov v súlade so Zákonom o verejnom obstarávaní.</w:t>
      </w:r>
    </w:p>
    <w:p w:rsidR="00B743B2" w:rsidRDefault="00B743B2" w:rsidP="00B743B2">
      <w:pPr>
        <w:spacing w:before="120"/>
        <w:ind w:left="1440" w:hanging="900"/>
        <w:jc w:val="both"/>
      </w:pPr>
      <w:r w:rsidRPr="00491EC2">
        <w:t>2</w:t>
      </w:r>
      <w:r>
        <w:t>1</w:t>
      </w:r>
      <w:r w:rsidRPr="00491EC2">
        <w:t>.</w:t>
      </w:r>
      <w:r>
        <w:t>A.</w:t>
      </w:r>
      <w:r w:rsidRPr="00491EC2">
        <w:t>2</w:t>
      </w:r>
      <w:r w:rsidRPr="00491EC2">
        <w:tab/>
        <w:t>Pre dokumentáciu uvedenú v odseku 2</w:t>
      </w:r>
      <w:r>
        <w:t>1</w:t>
      </w:r>
      <w:r w:rsidRPr="00491EC2">
        <w:t>.1 je Prijímateľ v prípade uplatnenia revíznych postupov povinný bezodkladne predložiť všetku súvisiacu dokumentáciu týkajúcu sa týchto postupov Poskytovateľovi</w:t>
      </w:r>
      <w:r>
        <w:t>.</w:t>
      </w:r>
      <w:r w:rsidRPr="00491EC2">
        <w:t xml:space="preserve"> </w:t>
      </w:r>
    </w:p>
    <w:p w:rsidR="00B743B2" w:rsidRDefault="00B743B2" w:rsidP="00B743B2">
      <w:pPr>
        <w:tabs>
          <w:tab w:val="left" w:pos="567"/>
        </w:tabs>
        <w:spacing w:before="120"/>
        <w:ind w:left="567" w:hanging="567"/>
        <w:jc w:val="both"/>
        <w:rPr>
          <w:bCs/>
        </w:rPr>
      </w:pPr>
      <w:r w:rsidRPr="000C39A6">
        <w:rPr>
          <w:bCs/>
        </w:rPr>
        <w:t>21.B</w:t>
      </w:r>
      <w:r>
        <w:rPr>
          <w:bCs/>
        </w:rPr>
        <w:t xml:space="preserve"> </w:t>
      </w:r>
      <w:r w:rsidRPr="00491EC2">
        <w:rPr>
          <w:bCs/>
        </w:rPr>
        <w:t>V prípade nadlimitnej zákazky nasledovné dokumenty v zmysle ZVO</w:t>
      </w:r>
      <w:r>
        <w:rPr>
          <w:bCs/>
        </w:rPr>
        <w:t xml:space="preserve"> účinného od 17.02.2013, resp. od 01.07.2013</w:t>
      </w:r>
      <w:r w:rsidRPr="00A55EC4">
        <w:rPr>
          <w:bCs/>
        </w:rPr>
        <w:t xml:space="preserve"> </w:t>
      </w:r>
      <w:r w:rsidRPr="00491EC2">
        <w:rPr>
          <w:bCs/>
        </w:rPr>
        <w:t>podliehajú predbežnému súhlasu Poskytovateľa:</w:t>
      </w:r>
    </w:p>
    <w:p w:rsidR="00B743B2" w:rsidRPr="00491EC2" w:rsidRDefault="00B743B2" w:rsidP="00B743B2">
      <w:pPr>
        <w:pStyle w:val="Zarkazkladnhotextu"/>
        <w:numPr>
          <w:ilvl w:val="0"/>
          <w:numId w:val="65"/>
        </w:numPr>
        <w:spacing w:after="0"/>
        <w:jc w:val="both"/>
      </w:pPr>
      <w:r w:rsidRPr="00491EC2">
        <w:t>návrh oznámenia o vyhlásení verejného obstarávania;</w:t>
      </w:r>
    </w:p>
    <w:p w:rsidR="00B743B2" w:rsidRPr="00491EC2" w:rsidRDefault="00B743B2" w:rsidP="00B743B2">
      <w:pPr>
        <w:pStyle w:val="Zarkazkladnhotextu"/>
        <w:numPr>
          <w:ilvl w:val="0"/>
          <w:numId w:val="65"/>
        </w:numPr>
        <w:spacing w:after="0"/>
        <w:jc w:val="both"/>
      </w:pPr>
      <w:r w:rsidRPr="00491EC2">
        <w:t>návrh súťažných podkladov;</w:t>
      </w:r>
    </w:p>
    <w:p w:rsidR="00B743B2" w:rsidRPr="00491EC2" w:rsidRDefault="00B743B2" w:rsidP="00B743B2">
      <w:pPr>
        <w:pStyle w:val="Zarkazkladnhotextu"/>
        <w:numPr>
          <w:ilvl w:val="0"/>
          <w:numId w:val="65"/>
        </w:numPr>
        <w:spacing w:after="0"/>
        <w:jc w:val="both"/>
      </w:pPr>
      <w:r w:rsidRPr="00491EC2">
        <w:t>návrh zápisnice z vyhodnocovania splnenia podmienok účasti – len pri užšej súťaži;</w:t>
      </w:r>
    </w:p>
    <w:p w:rsidR="00B743B2" w:rsidRDefault="00B743B2" w:rsidP="00B743B2">
      <w:pPr>
        <w:pStyle w:val="Zarkazkladnhotextu"/>
        <w:numPr>
          <w:ilvl w:val="0"/>
          <w:numId w:val="65"/>
        </w:numPr>
        <w:spacing w:after="0"/>
        <w:jc w:val="both"/>
      </w:pPr>
      <w:r w:rsidRPr="00491EC2">
        <w:t xml:space="preserve">návrh zápisnice z vyhodnotenia </w:t>
      </w:r>
      <w:r>
        <w:t xml:space="preserve">časti </w:t>
      </w:r>
      <w:r w:rsidRPr="00491EC2">
        <w:t>ponúk</w:t>
      </w:r>
      <w:r>
        <w:t xml:space="preserve"> „Ostatné“</w:t>
      </w:r>
    </w:p>
    <w:p w:rsidR="00B743B2" w:rsidRPr="007D692A" w:rsidRDefault="00B743B2" w:rsidP="00B743B2">
      <w:pPr>
        <w:pStyle w:val="Zarkazkladnhotextu"/>
        <w:numPr>
          <w:ilvl w:val="0"/>
          <w:numId w:val="65"/>
        </w:numPr>
        <w:spacing w:after="0"/>
        <w:jc w:val="both"/>
      </w:pPr>
      <w:r w:rsidRPr="00491EC2">
        <w:t>návrh zmluvy s úspešným uchádzačom pred jej podpisom druhou Zmluvnou stranou;</w:t>
      </w:r>
    </w:p>
    <w:p w:rsidR="00B743B2" w:rsidRPr="00491EC2" w:rsidRDefault="00B743B2" w:rsidP="00B743B2">
      <w:pPr>
        <w:pStyle w:val="Zarkazkladnhotextu"/>
        <w:numPr>
          <w:ilvl w:val="0"/>
          <w:numId w:val="65"/>
        </w:numPr>
        <w:spacing w:after="0"/>
        <w:jc w:val="both"/>
      </w:pPr>
      <w:r>
        <w:t xml:space="preserve">   </w:t>
      </w:r>
      <w:r w:rsidRPr="00491EC2">
        <w:t>návrh dodatku k zmluve pred jeho podpisom druhou Zmluvnou stranou.</w:t>
      </w:r>
    </w:p>
    <w:p w:rsidR="00B743B2" w:rsidRPr="00491EC2" w:rsidRDefault="00B743B2" w:rsidP="00B743B2">
      <w:pPr>
        <w:spacing w:before="120"/>
        <w:ind w:left="1440" w:hanging="900"/>
        <w:jc w:val="both"/>
        <w:rPr>
          <w:bCs/>
        </w:rPr>
      </w:pPr>
      <w:r w:rsidRPr="00491EC2">
        <w:t>2</w:t>
      </w:r>
      <w:r>
        <w:t>1</w:t>
      </w:r>
      <w:r w:rsidRPr="00491EC2">
        <w:t>.</w:t>
      </w:r>
      <w:r>
        <w:t>B.</w:t>
      </w:r>
      <w:r w:rsidRPr="00491EC2">
        <w:rPr>
          <w:bCs/>
        </w:rPr>
        <w:t>1</w:t>
      </w:r>
      <w:r w:rsidRPr="00491EC2">
        <w:rPr>
          <w:bCs/>
        </w:rPr>
        <w:tab/>
        <w:t>Ku kontrole dokumentácie uvedenej v odseku 2</w:t>
      </w:r>
      <w:r>
        <w:rPr>
          <w:bCs/>
        </w:rPr>
        <w:t>1.B</w:t>
      </w:r>
      <w:r w:rsidRPr="00491EC2">
        <w:rPr>
          <w:bCs/>
        </w:rPr>
        <w:t xml:space="preserve"> tohto článku VZP je Prijímateľ povinný predložiť aj nasledovnú súvisiacu dokumentáciu.</w:t>
      </w:r>
    </w:p>
    <w:p w:rsidR="00B743B2" w:rsidRPr="00491EC2" w:rsidRDefault="00B743B2" w:rsidP="00B743B2">
      <w:pPr>
        <w:spacing w:before="120"/>
        <w:ind w:left="1440"/>
        <w:jc w:val="both"/>
        <w:rPr>
          <w:bCs/>
        </w:rPr>
      </w:pPr>
      <w:r w:rsidRPr="00491EC2">
        <w:rPr>
          <w:bCs/>
        </w:rPr>
        <w:t>V prípade odseku 2</w:t>
      </w:r>
      <w:r>
        <w:rPr>
          <w:bCs/>
        </w:rPr>
        <w:t>1.B</w:t>
      </w:r>
      <w:r w:rsidRPr="00491EC2">
        <w:rPr>
          <w:bCs/>
        </w:rPr>
        <w:t xml:space="preserve"> písm. a) zasiela aj zverejnené Predbežné oznámenie, ak je to pre predmetné verejné obstarávanie relevantné.</w:t>
      </w:r>
    </w:p>
    <w:p w:rsidR="00B743B2" w:rsidRPr="00491EC2" w:rsidRDefault="00B743B2" w:rsidP="00B743B2">
      <w:pPr>
        <w:spacing w:before="120"/>
        <w:ind w:left="1440" w:hanging="900"/>
        <w:jc w:val="both"/>
        <w:rPr>
          <w:bCs/>
        </w:rPr>
      </w:pPr>
      <w:r w:rsidRPr="00491EC2">
        <w:rPr>
          <w:bCs/>
        </w:rPr>
        <w:tab/>
        <w:t>Návrh Oznámenia o vyhlásení verejného obstarávania a návrh Súťažných podkladov predkladá Prijímateľ súčasne a Poskytovateľ ich tiež súčasne predbežne odsúhlasuje.</w:t>
      </w:r>
    </w:p>
    <w:p w:rsidR="00B743B2" w:rsidRPr="00491EC2" w:rsidRDefault="00B743B2" w:rsidP="00B743B2">
      <w:pPr>
        <w:spacing w:before="120"/>
        <w:ind w:left="1440" w:hanging="900"/>
        <w:jc w:val="both"/>
        <w:rPr>
          <w:bCs/>
        </w:rPr>
      </w:pPr>
      <w:r w:rsidRPr="00491EC2">
        <w:rPr>
          <w:bCs/>
        </w:rPr>
        <w:tab/>
        <w:t>V prípade odseku 2</w:t>
      </w:r>
      <w:r>
        <w:rPr>
          <w:bCs/>
        </w:rPr>
        <w:t>1.B</w:t>
      </w:r>
      <w:r w:rsidRPr="00491EC2">
        <w:rPr>
          <w:bCs/>
        </w:rPr>
        <w:t xml:space="preserve"> písm. c) zasiela aj jednu kópiu úplnej dokumentácie deklarujúcej všetky vykonané úkony v procese verejného obstarávania do vyhodnocovania splnenia podmienok účasti vrátane dokladov preukazujúcich splnenie podmienok účasti jednotlivých záujemcov</w:t>
      </w:r>
      <w:r>
        <w:rPr>
          <w:bCs/>
        </w:rPr>
        <w:t xml:space="preserve"> (žiadosti o účasť)</w:t>
      </w:r>
      <w:r w:rsidRPr="00491EC2">
        <w:rPr>
          <w:bCs/>
        </w:rPr>
        <w:t>.</w:t>
      </w:r>
    </w:p>
    <w:p w:rsidR="00B743B2" w:rsidRDefault="00B743B2" w:rsidP="00B743B2">
      <w:pPr>
        <w:spacing w:before="120"/>
        <w:ind w:left="1440" w:hanging="900"/>
        <w:jc w:val="both"/>
      </w:pPr>
      <w:r w:rsidRPr="00491EC2">
        <w:rPr>
          <w:bCs/>
        </w:rPr>
        <w:tab/>
        <w:t>V prípade odseku 2</w:t>
      </w:r>
      <w:r>
        <w:rPr>
          <w:bCs/>
        </w:rPr>
        <w:t>1.B</w:t>
      </w:r>
      <w:r w:rsidRPr="00491EC2">
        <w:rPr>
          <w:bCs/>
        </w:rPr>
        <w:t xml:space="preserve"> písm. d) zasiela aj zápisnicu z otvárania </w:t>
      </w:r>
      <w:r>
        <w:rPr>
          <w:bCs/>
        </w:rPr>
        <w:t xml:space="preserve">časti </w:t>
      </w:r>
      <w:r w:rsidRPr="00491EC2">
        <w:rPr>
          <w:bCs/>
        </w:rPr>
        <w:t>ponúk</w:t>
      </w:r>
      <w:r>
        <w:rPr>
          <w:bCs/>
        </w:rPr>
        <w:t xml:space="preserve"> „Ostatné“ </w:t>
      </w:r>
      <w:r w:rsidRPr="00491EC2">
        <w:rPr>
          <w:bCs/>
        </w:rPr>
        <w:t xml:space="preserve">, jednu kópiu všetkých </w:t>
      </w:r>
      <w:r>
        <w:rPr>
          <w:bCs/>
        </w:rPr>
        <w:t xml:space="preserve">častí </w:t>
      </w:r>
      <w:r w:rsidRPr="00491EC2">
        <w:rPr>
          <w:bCs/>
        </w:rPr>
        <w:t>ponúk</w:t>
      </w:r>
      <w:r>
        <w:rPr>
          <w:bCs/>
        </w:rPr>
        <w:t xml:space="preserve"> označených ako „Ostatné“</w:t>
      </w:r>
      <w:r w:rsidRPr="00491EC2">
        <w:rPr>
          <w:bCs/>
        </w:rPr>
        <w:t xml:space="preserve"> a všetky </w:t>
      </w:r>
      <w:r w:rsidRPr="00491EC2">
        <w:t>doplnenia informácií v súťažných podkladoch a vysvetľovania súťažných podkladov v súlade so Zákonom o verejnom obstarávaní.</w:t>
      </w:r>
      <w:r>
        <w:t xml:space="preserve"> Prijímateľ zároveň predloží dôkaz o zverejnení informácie o otváraní ponúk označených ako „Ostatné“ na profile, resp. v zmysle prechodného ustanovenia § 155 ods. 8 Zákona o verejnom obstarávaní na svojom webovom sídle (v prípade verejného obstarávania vyhláseného od 01.07.20113). </w:t>
      </w:r>
    </w:p>
    <w:p w:rsidR="00B743B2" w:rsidRPr="00491EC2" w:rsidRDefault="00B743B2" w:rsidP="00B743B2">
      <w:pPr>
        <w:spacing w:before="120"/>
        <w:ind w:left="1440" w:hanging="24"/>
        <w:jc w:val="both"/>
        <w:rPr>
          <w:bCs/>
        </w:rPr>
      </w:pPr>
      <w:r w:rsidRPr="00491EC2">
        <w:rPr>
          <w:bCs/>
        </w:rPr>
        <w:t>V prípade odseku 2</w:t>
      </w:r>
      <w:r>
        <w:rPr>
          <w:bCs/>
        </w:rPr>
        <w:t>1.B</w:t>
      </w:r>
      <w:r w:rsidRPr="00491EC2">
        <w:rPr>
          <w:bCs/>
        </w:rPr>
        <w:t xml:space="preserve"> písm. </w:t>
      </w:r>
      <w:r>
        <w:rPr>
          <w:bCs/>
        </w:rPr>
        <w:t>e</w:t>
      </w:r>
      <w:r w:rsidRPr="00491EC2">
        <w:rPr>
          <w:bCs/>
        </w:rPr>
        <w:t xml:space="preserve">) zasiela aj </w:t>
      </w:r>
      <w:r>
        <w:rPr>
          <w:bCs/>
        </w:rPr>
        <w:t xml:space="preserve">zápisnicu z vyhodnotenia častí ponúk označených ako „Ostatné“ a zápisnicu z vyhodnotenia častí ponúk označených ako „Kritériá“ vrátane všetkých oznámení o vyhodnotení častí ponúk označených ako „Ostatné“ a oznámení o vyhodnotení častí ponúk označených ako „Kritériá.“ </w:t>
      </w:r>
      <w:r>
        <w:t>Prijímateľ zároveň predloží dôkaz o zverejnení informácie o otváraní ponúk označených ako „Kritériá“ na profile, resp. v zmysle prechodného ustanovenia § 155 ods. 8 Zákona o verejnom obstarávaní na svojom webovom sídle (v prípade verejného obstarávania vyhláseného od 01.07.20113).</w:t>
      </w:r>
      <w:r>
        <w:rPr>
          <w:bCs/>
        </w:rPr>
        <w:t xml:space="preserve"> Spolu s uvedenou dokumentáciou zašle Prijímateľ </w:t>
      </w:r>
      <w:r w:rsidRPr="00491EC2">
        <w:rPr>
          <w:bCs/>
        </w:rPr>
        <w:t xml:space="preserve">jednu kópiu všetkých </w:t>
      </w:r>
      <w:r>
        <w:rPr>
          <w:bCs/>
        </w:rPr>
        <w:t xml:space="preserve">častí </w:t>
      </w:r>
      <w:r w:rsidRPr="00491EC2">
        <w:rPr>
          <w:bCs/>
        </w:rPr>
        <w:t>ponúk</w:t>
      </w:r>
      <w:r>
        <w:rPr>
          <w:bCs/>
        </w:rPr>
        <w:t xml:space="preserve"> označených ako „Kritériá“</w:t>
      </w:r>
      <w:r w:rsidRPr="00491EC2">
        <w:rPr>
          <w:bCs/>
        </w:rPr>
        <w:t xml:space="preserve"> </w:t>
      </w:r>
      <w:r>
        <w:rPr>
          <w:bCs/>
        </w:rPr>
        <w:t xml:space="preserve">aj </w:t>
      </w:r>
      <w:r w:rsidRPr="00491EC2">
        <w:rPr>
          <w:bCs/>
        </w:rPr>
        <w:t xml:space="preserve">všetky </w:t>
      </w:r>
      <w:r w:rsidRPr="00491EC2">
        <w:t>doplnenia informácií v súťažných podkladoch a vysvetľovania súťažných podkladov v súlade so Zákonom o verejnom obstarávaní.</w:t>
      </w:r>
    </w:p>
    <w:p w:rsidR="00B743B2" w:rsidRPr="00491EC2" w:rsidRDefault="00B743B2" w:rsidP="00B743B2">
      <w:pPr>
        <w:spacing w:before="120"/>
        <w:ind w:left="1440" w:hanging="900"/>
        <w:jc w:val="both"/>
      </w:pPr>
      <w:r w:rsidRPr="00491EC2">
        <w:t>2</w:t>
      </w:r>
      <w:r>
        <w:t>1.B</w:t>
      </w:r>
      <w:r w:rsidRPr="00491EC2">
        <w:t>.2</w:t>
      </w:r>
      <w:r w:rsidRPr="00491EC2">
        <w:tab/>
        <w:t>Pre dokumentáciu uvedenú v odseku 2</w:t>
      </w:r>
      <w:r>
        <w:t>1</w:t>
      </w:r>
      <w:r w:rsidRPr="00491EC2">
        <w:t>.</w:t>
      </w:r>
      <w:r>
        <w:t>B.</w:t>
      </w:r>
      <w:r w:rsidRPr="00491EC2">
        <w:t>1 je Prijímateľ v prípade uplatnenia revíznych postupov povinný bezodkladne predložiť všetku súvisiacu dokumentáciu týkajúcu sa týchto postupov Poskytovateľovi</w:t>
      </w:r>
      <w:r>
        <w:t>.</w:t>
      </w:r>
      <w:r w:rsidRPr="00491EC2">
        <w:t xml:space="preserve"> </w:t>
      </w:r>
    </w:p>
    <w:p w:rsidR="00B743B2" w:rsidRPr="00491EC2" w:rsidRDefault="00B743B2" w:rsidP="00B743B2">
      <w:pPr>
        <w:spacing w:before="120"/>
        <w:ind w:left="567" w:hanging="567"/>
        <w:jc w:val="both"/>
        <w:rPr>
          <w:bCs/>
        </w:rPr>
      </w:pPr>
      <w:r w:rsidRPr="00491EC2">
        <w:t>2</w:t>
      </w:r>
      <w:r>
        <w:t>2</w:t>
      </w:r>
      <w:r w:rsidRPr="00491EC2">
        <w:t>.</w:t>
      </w:r>
      <w:r>
        <w:t xml:space="preserve">A </w:t>
      </w:r>
      <w:r w:rsidRPr="00491EC2">
        <w:rPr>
          <w:bCs/>
        </w:rPr>
        <w:t xml:space="preserve">V prípade rokovacieho konania bez zverejnenia nasledovné dokumenty v zmysle ZVO </w:t>
      </w:r>
      <w:r>
        <w:rPr>
          <w:bCs/>
        </w:rPr>
        <w:t>účinného do 30.06.2013</w:t>
      </w:r>
      <w:r w:rsidRPr="00491EC2">
        <w:rPr>
          <w:bCs/>
        </w:rPr>
        <w:t xml:space="preserve"> podliehajú predbežnému súhlasu Poskytovateľa:</w:t>
      </w:r>
    </w:p>
    <w:p w:rsidR="00B743B2" w:rsidRPr="00491EC2" w:rsidRDefault="00B743B2" w:rsidP="00B743B2">
      <w:pPr>
        <w:spacing w:before="120"/>
        <w:ind w:left="851" w:hanging="284"/>
        <w:jc w:val="both"/>
        <w:rPr>
          <w:bCs/>
        </w:rPr>
      </w:pPr>
      <w:r w:rsidRPr="00491EC2">
        <w:rPr>
          <w:bCs/>
        </w:rPr>
        <w:t>a)</w:t>
      </w:r>
      <w:r w:rsidRPr="00491EC2">
        <w:rPr>
          <w:bCs/>
        </w:rPr>
        <w:tab/>
        <w:t>návrh oznámenia o začatí rokovacieho konania bez zverejnenia aj s odôvodnením použitia rokovacieho konania bez zverejnenia, vrátane výzvy na rokovanie (uvedené platí pre podlimitné postupy);</w:t>
      </w:r>
    </w:p>
    <w:p w:rsidR="00B743B2" w:rsidRPr="00491EC2" w:rsidRDefault="00B743B2" w:rsidP="00B743B2">
      <w:pPr>
        <w:spacing w:before="120"/>
        <w:ind w:left="851" w:hanging="284"/>
        <w:jc w:val="both"/>
        <w:rPr>
          <w:bCs/>
        </w:rPr>
      </w:pPr>
      <w:r w:rsidRPr="00491EC2">
        <w:rPr>
          <w:bCs/>
        </w:rPr>
        <w:t>b)</w:t>
      </w:r>
      <w:r w:rsidRPr="00491EC2">
        <w:rPr>
          <w:bCs/>
        </w:rPr>
        <w:tab/>
        <w:t>návrh oznámenia o zámere uzavrieť zmluvy v zmysle § 22 ods. 7 ZVO. Poskytovateľ výslovne vyžaduje v prípade rokovacieho konania bez zverejnenia vypracovanie a zverejnenie tohto oznámenia (uvedené platí pre nadlimitné postupy);</w:t>
      </w:r>
    </w:p>
    <w:p w:rsidR="00B743B2" w:rsidRPr="00491EC2" w:rsidRDefault="00B743B2" w:rsidP="00B743B2">
      <w:pPr>
        <w:spacing w:before="120"/>
        <w:ind w:left="851" w:hanging="284"/>
        <w:jc w:val="both"/>
        <w:rPr>
          <w:bCs/>
        </w:rPr>
      </w:pPr>
      <w:r w:rsidRPr="00491EC2">
        <w:rPr>
          <w:bCs/>
        </w:rPr>
        <w:t>c)</w:t>
      </w:r>
      <w:r w:rsidRPr="00491EC2">
        <w:rPr>
          <w:bCs/>
        </w:rPr>
        <w:tab/>
        <w:t xml:space="preserve">návrh zmluvy </w:t>
      </w:r>
      <w:r w:rsidRPr="00491EC2">
        <w:t>s úspešným uchádzačom pred jej podpisom druhou Zmluvnou stranou resp. návrh dodatku k zmluve pred jeho podpisom druhou Zmluvnou stranou</w:t>
      </w:r>
      <w:r w:rsidRPr="00491EC2">
        <w:rPr>
          <w:bCs/>
        </w:rPr>
        <w:t xml:space="preserve"> vrátane zápisnice z rokovania.</w:t>
      </w:r>
    </w:p>
    <w:p w:rsidR="00B743B2" w:rsidRPr="00491EC2" w:rsidRDefault="00B743B2" w:rsidP="00B743B2">
      <w:pPr>
        <w:spacing w:before="120"/>
        <w:ind w:left="567" w:hanging="567"/>
        <w:jc w:val="both"/>
        <w:rPr>
          <w:bCs/>
        </w:rPr>
      </w:pPr>
      <w:r>
        <w:t xml:space="preserve">22.B </w:t>
      </w:r>
      <w:r w:rsidRPr="00491EC2">
        <w:rPr>
          <w:bCs/>
        </w:rPr>
        <w:t xml:space="preserve">V prípade </w:t>
      </w:r>
      <w:r>
        <w:rPr>
          <w:bCs/>
        </w:rPr>
        <w:t xml:space="preserve">priameho rokovacieho konania </w:t>
      </w:r>
      <w:r w:rsidRPr="00491EC2">
        <w:rPr>
          <w:bCs/>
        </w:rPr>
        <w:t xml:space="preserve">nasledovné dokumenty v zmysle ZVO </w:t>
      </w:r>
      <w:r>
        <w:rPr>
          <w:bCs/>
        </w:rPr>
        <w:t xml:space="preserve">účinného od 01:07.2013 </w:t>
      </w:r>
      <w:r w:rsidRPr="00491EC2">
        <w:rPr>
          <w:bCs/>
        </w:rPr>
        <w:t>podliehajú predbežnému súhlasu Poskytovateľa:</w:t>
      </w:r>
    </w:p>
    <w:p w:rsidR="00B743B2" w:rsidRPr="00491EC2" w:rsidRDefault="00B743B2" w:rsidP="00B743B2">
      <w:pPr>
        <w:spacing w:before="120"/>
        <w:ind w:left="851" w:hanging="284"/>
        <w:jc w:val="both"/>
        <w:rPr>
          <w:bCs/>
        </w:rPr>
      </w:pPr>
      <w:r w:rsidRPr="00491EC2">
        <w:rPr>
          <w:bCs/>
        </w:rPr>
        <w:t>a)</w:t>
      </w:r>
      <w:r w:rsidRPr="00491EC2">
        <w:rPr>
          <w:bCs/>
        </w:rPr>
        <w:tab/>
        <w:t xml:space="preserve">návrh oznámenia o začatí </w:t>
      </w:r>
      <w:r>
        <w:rPr>
          <w:bCs/>
        </w:rPr>
        <w:t xml:space="preserve"> priameho </w:t>
      </w:r>
      <w:r w:rsidRPr="00491EC2">
        <w:rPr>
          <w:bCs/>
        </w:rPr>
        <w:t>rokovacieho konania</w:t>
      </w:r>
      <w:r>
        <w:rPr>
          <w:bCs/>
        </w:rPr>
        <w:t xml:space="preserve"> v zmysle § 101 ods. 2 Zákona o verejnom obstarávaní</w:t>
      </w:r>
      <w:r w:rsidRPr="00491EC2">
        <w:rPr>
          <w:bCs/>
        </w:rPr>
        <w:t xml:space="preserve"> </w:t>
      </w:r>
      <w:r>
        <w:rPr>
          <w:bCs/>
        </w:rPr>
        <w:t xml:space="preserve">v zmysle zákonných náležitostí spolu </w:t>
      </w:r>
      <w:r w:rsidRPr="00491EC2">
        <w:rPr>
          <w:bCs/>
        </w:rPr>
        <w:t xml:space="preserve">s odôvodnením použitia </w:t>
      </w:r>
      <w:r>
        <w:rPr>
          <w:bCs/>
        </w:rPr>
        <w:t xml:space="preserve">priameho </w:t>
      </w:r>
      <w:r w:rsidRPr="00491EC2">
        <w:rPr>
          <w:bCs/>
        </w:rPr>
        <w:t>rokovacieho konania, vrátane výzvy na rokovanie (uvedené platí pre podlimitné postupy)</w:t>
      </w:r>
      <w:r>
        <w:rPr>
          <w:bCs/>
        </w:rPr>
        <w:t>.</w:t>
      </w:r>
      <w:r w:rsidRPr="00491EC2">
        <w:rPr>
          <w:bCs/>
        </w:rPr>
        <w:t>;</w:t>
      </w:r>
    </w:p>
    <w:p w:rsidR="00B743B2" w:rsidRPr="00491EC2" w:rsidRDefault="00B743B2" w:rsidP="00B743B2">
      <w:pPr>
        <w:spacing w:before="120"/>
        <w:ind w:left="851" w:hanging="284"/>
        <w:jc w:val="both"/>
        <w:rPr>
          <w:bCs/>
        </w:rPr>
      </w:pPr>
      <w:r w:rsidRPr="00491EC2">
        <w:rPr>
          <w:bCs/>
        </w:rPr>
        <w:t>b)</w:t>
      </w:r>
      <w:r w:rsidRPr="00491EC2">
        <w:rPr>
          <w:bCs/>
        </w:rPr>
        <w:tab/>
        <w:t xml:space="preserve">návrh oznámenia o zámere uzavrieť zmluvy v zmysle § 22 ods. </w:t>
      </w:r>
      <w:r>
        <w:rPr>
          <w:bCs/>
        </w:rPr>
        <w:t>6</w:t>
      </w:r>
      <w:r w:rsidRPr="00491EC2">
        <w:rPr>
          <w:bCs/>
        </w:rPr>
        <w:t xml:space="preserve"> ZVO. Poskytovateľ výslovne vyžaduje v prípade </w:t>
      </w:r>
      <w:r>
        <w:rPr>
          <w:bCs/>
        </w:rPr>
        <w:t xml:space="preserve">priameho </w:t>
      </w:r>
      <w:r w:rsidRPr="00491EC2">
        <w:rPr>
          <w:bCs/>
        </w:rPr>
        <w:t>rokovacieho konania vypracovanie a zverejnenie tohto oznámenia</w:t>
      </w:r>
      <w:r>
        <w:rPr>
          <w:bCs/>
        </w:rPr>
        <w:t>. Zároveň je Prijímateľ povinný predložiť návrh Oznámenia v zmysle § 59 ods. 5 Zákona o verejnom obstarávaní.</w:t>
      </w:r>
      <w:r w:rsidRPr="00491EC2">
        <w:rPr>
          <w:bCs/>
        </w:rPr>
        <w:t xml:space="preserve"> (uvedené platí pre nadlimitné postupy);</w:t>
      </w:r>
    </w:p>
    <w:p w:rsidR="00B743B2" w:rsidRPr="00491EC2" w:rsidRDefault="00B743B2" w:rsidP="00B743B2">
      <w:pPr>
        <w:spacing w:before="120"/>
        <w:ind w:left="851" w:hanging="284"/>
        <w:jc w:val="both"/>
        <w:rPr>
          <w:bCs/>
        </w:rPr>
      </w:pPr>
      <w:r w:rsidRPr="00491EC2">
        <w:rPr>
          <w:bCs/>
        </w:rPr>
        <w:t>c)</w:t>
      </w:r>
      <w:r w:rsidRPr="00491EC2">
        <w:rPr>
          <w:bCs/>
        </w:rPr>
        <w:tab/>
        <w:t xml:space="preserve">návrh zmluvy </w:t>
      </w:r>
      <w:r w:rsidRPr="00491EC2">
        <w:t xml:space="preserve">s úspešným uchádzačom pred jej podpisom druhou Zmluvnou stranou </w:t>
      </w:r>
      <w:r w:rsidRPr="00491EC2">
        <w:rPr>
          <w:bCs/>
        </w:rPr>
        <w:t xml:space="preserve"> vrátane zápisnice z rokovania.</w:t>
      </w:r>
    </w:p>
    <w:p w:rsidR="00B743B2" w:rsidRDefault="00B743B2" w:rsidP="00B743B2">
      <w:pPr>
        <w:spacing w:before="120"/>
        <w:ind w:left="567" w:hanging="567"/>
        <w:jc w:val="both"/>
      </w:pPr>
      <w:r>
        <w:t>23.</w:t>
      </w:r>
      <w:r>
        <w:tab/>
        <w:t>V prípade, že Prijímateľ vykoná úkon súvisiaci s oficiálnym zverejnením dokumentov, uvedených v odseku 21.B</w:t>
      </w:r>
      <w:r w:rsidRPr="00491EC2">
        <w:t xml:space="preserve"> </w:t>
      </w:r>
      <w:r>
        <w:t>resp. 22.B tohto článku VP bez predchádzajúceho odsúhlasenia Poskytovateľom, bude toto považované v</w:t>
      </w:r>
      <w:r>
        <w:rPr>
          <w:bCs/>
        </w:rPr>
        <w:t> </w:t>
      </w:r>
      <w:r>
        <w:t xml:space="preserve">zmysle </w:t>
      </w:r>
      <w:hyperlink r:id="rId16" w:anchor="_Článok_9_UKONČENIE" w:history="1">
        <w:r>
          <w:rPr>
            <w:rStyle w:val="Hypertextovprepojenie"/>
          </w:rPr>
          <w:t>článku 9</w:t>
        </w:r>
      </w:hyperlink>
      <w:r>
        <w:t xml:space="preserve"> bod 2.5 týchto VP za Podstatné porušenie Rozhodnutia. Uvedené sa vzťahuje aj na zaslanie príslušného oznámenia o vyhodnotení</w:t>
      </w:r>
      <w:r w:rsidDel="00C20B93">
        <w:t xml:space="preserve"> </w:t>
      </w:r>
      <w:r>
        <w:t>uchádzačom/záujemcom podľa odseku 21B písm. c), d) tohto článku VP a na podpis zmluvy/dodatku s úspešným uchádzačom podľa odseku 21.B písm. e) alebo f) a odseku 21 písm. c) tohto článku VP.</w:t>
      </w:r>
    </w:p>
    <w:p w:rsidR="00B743B2" w:rsidRDefault="00B743B2" w:rsidP="00B743B2">
      <w:pPr>
        <w:spacing w:before="120"/>
        <w:ind w:left="567" w:hanging="567"/>
        <w:jc w:val="both"/>
      </w:pPr>
      <w:r>
        <w:t>24.</w:t>
      </w:r>
      <w:r>
        <w:tab/>
        <w:t>Predbežný súhlas k dokumentom uvedeným v odseku 21.B a v odseku 22.Btohto článku VP udeľuje Poskytovateľ písomne. Lehota na vyjadrenie súhlasu je najviac 21 dní od doručenia príslušnej dokumentácie Prijímateľom Poskytovateľovi, ak Rozhodnutie nestanovuje inak.</w:t>
      </w:r>
    </w:p>
    <w:p w:rsidR="00B743B2" w:rsidRDefault="00B743B2" w:rsidP="00B743B2">
      <w:pPr>
        <w:spacing w:before="120"/>
        <w:ind w:left="567" w:hanging="567"/>
        <w:jc w:val="both"/>
      </w:pPr>
      <w:r>
        <w:t>25.</w:t>
      </w:r>
      <w:r>
        <w:tab/>
        <w:t>Poskytovateľ môže v</w:t>
      </w:r>
      <w:r>
        <w:rPr>
          <w:bCs/>
        </w:rPr>
        <w:t> </w:t>
      </w:r>
      <w:r>
        <w:t>stanovenej lehote lehotu na vyjadrenie súhlasu písomne predĺžiť, je však pri tom povinný rešpektovať lehoty určené Prijímateľovi ako verejnému obstarávateľovi/obstarávateľovi platným zákonom o verejnom obstarávaní.</w:t>
      </w:r>
    </w:p>
    <w:p w:rsidR="00B743B2" w:rsidRDefault="00B743B2" w:rsidP="00B743B2">
      <w:pPr>
        <w:tabs>
          <w:tab w:val="left" w:pos="567"/>
        </w:tabs>
        <w:spacing w:before="120"/>
        <w:ind w:left="567" w:hanging="567"/>
        <w:jc w:val="both"/>
        <w:rPr>
          <w:bCs/>
        </w:rPr>
      </w:pPr>
      <w:r>
        <w:t>26.</w:t>
      </w:r>
      <w:r>
        <w:tab/>
        <w:t>V prípade, ak Prijímateľ podstatným spôsobom zmení podmienky verejného obstarávania, ktoré boli odsúhlasené Poskytovateľom, resp. vykoná zmeny v dokumentoch, ku ktorým bol udelený predbežný súhlas, prípadne inak nerešpektuje stanovisko Poskytovateľa k predloženej dokumentácii z verejného obstarávateľa, Poskytovateľ si vyhradzuje právo verejné obstarávanie neakceptovať.</w:t>
      </w:r>
      <w:r>
        <w:rPr>
          <w:bCs/>
        </w:rPr>
        <w:t>27.</w:t>
      </w:r>
      <w:r>
        <w:rPr>
          <w:bCs/>
        </w:rPr>
        <w:tab/>
        <w:t>Činnosťou Poskytovateľa nie je dotknutá výlučná a konečná zodpovednosť Prijímateľa ako verejného obstarávateľa, obstarávateľa alebo osoby podľa § 7 zákona o verejnom obstarávaní za vykonanie verejného obstarávania pri dodržaní všeobecne záväzných právnych predpisov SR a ES, základných princípov verejného obstarávania a Rozhodnutia.</w:t>
      </w:r>
    </w:p>
    <w:p w:rsidR="00B743B2" w:rsidRDefault="00B743B2" w:rsidP="00B743B2">
      <w:pPr>
        <w:pStyle w:val="Odsekzoznamu"/>
        <w:numPr>
          <w:ilvl w:val="0"/>
          <w:numId w:val="66"/>
        </w:numPr>
        <w:spacing w:before="120" w:after="120"/>
        <w:ind w:left="567" w:hanging="567"/>
        <w:jc w:val="both"/>
      </w:pPr>
      <w:r>
        <w:t xml:space="preserve">Poskytovateľ môže v odôvodnených prípadoch (napr. veľké </w:t>
      </w:r>
      <w:proofErr w:type="spellStart"/>
      <w:r>
        <w:t>infraštrukturálne</w:t>
      </w:r>
      <w:proofErr w:type="spellEnd"/>
      <w:r>
        <w:t xml:space="preserve"> projekty, komplexné služby, predloženie viacerých VO pre daný projekt súbežne a pod.) predĺžiť lehoty uvedené v tomto článku VP; pričom takéto predĺženie lehoty bude Prijímateľovi písomne oznámené.</w:t>
      </w:r>
    </w:p>
    <w:p w:rsidR="00B743B2" w:rsidRPr="00C20B93" w:rsidRDefault="00B743B2" w:rsidP="00B743B2">
      <w:pPr>
        <w:pStyle w:val="Odsekzoznamu"/>
        <w:numPr>
          <w:ilvl w:val="0"/>
          <w:numId w:val="66"/>
        </w:numPr>
        <w:spacing w:before="120" w:after="120"/>
        <w:ind w:left="567" w:hanging="567"/>
        <w:jc w:val="both"/>
      </w:pPr>
      <w:r>
        <w:t>Pri zákazke s nízkou hodnotou (v zmysle ZVO účinného do 30.06.2013)</w:t>
      </w:r>
      <w:r w:rsidRPr="00491EC2">
        <w:t xml:space="preserve"> </w:t>
      </w:r>
      <w:r>
        <w:t xml:space="preserve">Poskytovateľ overí, či vynaložené náklady na obstaranie predmetu zákazky boli primerané kvalite a cene. Z dôvodu zachovania transparentnosti, rovnakého zaobchádzania a efektívnosti výdavkov sa pri zákazkách s nízkou hodnotou uplatňuje pravidlo „troch ponúk“. To znamená, že v prípade zákaziek, ktorých hodnota bez DPH presahuje 5 000,-EUR Prijímateľ musí predložiť aspoň tri písomné ponuky na obstaranie tovarov, stavebných prác alebo služieb. Predložené ponuky musia byť v písomnej forme a náležite zdokumentované. Súčasťou dokumentácie musia byť doklady potvrdzujúce kroky uchádzačov v súlade s časovým harmonogramom uvedeného vo výzve na súťaž. </w:t>
      </w:r>
      <w:r w:rsidRPr="00C20B93">
        <w:t>Ak sa Prijímateľovi potrebné ponuky nepodarí zozbierať, napriek zaslaniu výziev minimálne 3 subjektom, musia byť riadne zdokumentované všetky kroky ktoré boli podniknuté na získanie týchto ponúk.</w:t>
      </w:r>
    </w:p>
    <w:p w:rsidR="00B743B2" w:rsidRDefault="00B743B2" w:rsidP="00B743B2">
      <w:pPr>
        <w:pStyle w:val="Odsekzoznamu"/>
        <w:numPr>
          <w:ilvl w:val="0"/>
          <w:numId w:val="66"/>
        </w:numPr>
        <w:tabs>
          <w:tab w:val="left" w:pos="567"/>
        </w:tabs>
        <w:spacing w:before="120"/>
        <w:ind w:left="567" w:hanging="567"/>
        <w:contextualSpacing/>
        <w:jc w:val="both"/>
      </w:pPr>
      <w:r w:rsidRPr="00D94479">
        <w:t>Poskytovateľ pri zákazkách</w:t>
      </w:r>
      <w:r>
        <w:t xml:space="preserve"> podľa § 9 ods. 9 ZVO účinného od 01.07.2013</w:t>
      </w:r>
      <w:r w:rsidRPr="00D94479">
        <w:t xml:space="preserve">, </w:t>
      </w:r>
      <w:r>
        <w:t xml:space="preserve">ktorých </w:t>
      </w:r>
      <w:r w:rsidRPr="003B04CE">
        <w:rPr>
          <w:b/>
        </w:rPr>
        <w:t>predpokladaná</w:t>
      </w:r>
      <w:r w:rsidRPr="00D94479">
        <w:t xml:space="preserve"> </w:t>
      </w:r>
      <w:r w:rsidRPr="003B04CE">
        <w:rPr>
          <w:b/>
        </w:rPr>
        <w:t xml:space="preserve">hodnota je rovnaká, alebo vyššia 5 000 EUR bez DPH Poskytovateľ </w:t>
      </w:r>
      <w:r w:rsidRPr="00D94479">
        <w:t>overí, či vynaložené náklady na obstaranie predmetu zákazky boli primerané kvalite a cene. Z dôvodu zachovania princípu rovnakého zaobchádzania, princípu nediskriminácie uchádzačov, princípu transparentnosti a princípu hospodárnosti a efektívnosti výdavkov sa pri uvedených zákazkách uplatňuje pravidlo „troch ponúk“. To znamená, že Prijímateľ po zverejnení výzvy na predkladanie ponúk (alebo ekvivalentného dokladu) v profile, vyzve na predloženie ponúk aspoň 3 vybraných potenciálnych záujemcov (listom alebo emailom). Predložené ponuky musia byť v písomnej forme (list alebo email) náležite zdokumentované. Ak sa Prijímateľovi napriek zaslaniu výziev na predkladanie ponúk minimálne 3 subjektom nepodarí zozbierať 3 ponuky, všetky kroky Prijímateľa podniknuté na získanie týchto ponúk musia byť riadne zdokumentované.</w:t>
      </w:r>
      <w:r>
        <w:t xml:space="preserve"> </w:t>
      </w:r>
      <w:r w:rsidRPr="00D94479">
        <w:t>Dátum zverejnenia výzvy na predkladanie ponúk preukazuje Prijímateľ</w:t>
      </w:r>
      <w:r>
        <w:t xml:space="preserve">, pričom je potrebné, aby </w:t>
      </w:r>
      <w:r w:rsidRPr="00D94479">
        <w:t>výzva na predkladanie ponúk bola v profile zverejnená odo dňa jej zverejnenia minimálne počas trvania realizácie aktivít projektu ako aj počas obdobia, v ktorom je projekt po ukončení realizácie aktivít v zmysle Zmluvy o poskytnutí NFP monitorovaný.</w:t>
      </w:r>
      <w:r w:rsidRPr="00AD3ACE">
        <w:t xml:space="preserve"> </w:t>
      </w:r>
      <w:r w:rsidRPr="00D94479">
        <w:t>Pri stanovení lehoty na predkladanie ponúk je nevyhnutné prihliadať na charakter a zložitosť zákazky, ako aj na čas nevyhnutne potrebný na vyhotovenie a doručenie ponuky.</w:t>
      </w:r>
    </w:p>
    <w:p w:rsidR="00B743B2" w:rsidRDefault="00B743B2" w:rsidP="00B743B2">
      <w:pPr>
        <w:tabs>
          <w:tab w:val="left" w:pos="567"/>
        </w:tabs>
        <w:spacing w:before="120"/>
        <w:ind w:left="567" w:hanging="567"/>
        <w:jc w:val="both"/>
      </w:pPr>
      <w:r>
        <w:t>31.</w:t>
      </w:r>
      <w:r>
        <w:tab/>
      </w:r>
      <w:r w:rsidRPr="00D94479">
        <w:t>Pri zákazkách</w:t>
      </w:r>
      <w:r w:rsidRPr="00B74B41">
        <w:t xml:space="preserve"> </w:t>
      </w:r>
      <w:r>
        <w:t>podľa § 9 ods. 9 ZVO účinného od 01.07.2013</w:t>
      </w:r>
      <w:r w:rsidRPr="00D94479">
        <w:t xml:space="preserve">, </w:t>
      </w:r>
      <w:r w:rsidRPr="003B04CE">
        <w:rPr>
          <w:b/>
        </w:rPr>
        <w:t>predpokladaná hodnota ktorých je rovnaká alebo vyššia ako 1000 EUR a nižšia ako 5 000 EUR bez DPH</w:t>
      </w:r>
      <w:r w:rsidRPr="00D94479">
        <w:t xml:space="preserve"> je Prijímateľ povinný výzvu na predkladanie ponúk zverejniť v profile verejného obstarávateľa. Na zverejnenie výzvy na predkladanie ponúk v profile verejného obstarávateľa sa vzťahujú podmienky</w:t>
      </w:r>
      <w:r>
        <w:t xml:space="preserve"> uvedené v bode 28 VZP</w:t>
      </w:r>
      <w:r w:rsidRPr="00D94479">
        <w:t xml:space="preserve">. Pri uvedených zákazkách sa pravidlo „troch ponúk“ neuplatňuje. Poskytovateľ požaduje zdôvodnenie výberu úspešného uchádzača na základe prieskumu trhu (napr. na základe výsledkov </w:t>
      </w:r>
      <w:r>
        <w:t>prieskumu trhu</w:t>
      </w:r>
      <w:r w:rsidRPr="00D94479">
        <w:t xml:space="preserve"> formou faxu, web stránky, katalógov, cenových ponúk, telefonického prieskumu atď.). Tento prieskum musí byť riadne zdokumentovaný a musí byť z neho hodnoverne zrejmý výsledok výberu úspešného uchádzača</w:t>
      </w:r>
    </w:p>
    <w:p w:rsidR="00B743B2" w:rsidRPr="00D94479" w:rsidRDefault="00B743B2" w:rsidP="00B743B2">
      <w:pPr>
        <w:pStyle w:val="Odsekzoznamu"/>
        <w:tabs>
          <w:tab w:val="left" w:pos="567"/>
        </w:tabs>
        <w:spacing w:before="120"/>
        <w:ind w:left="567" w:hanging="567"/>
        <w:jc w:val="both"/>
      </w:pPr>
      <w:r>
        <w:t>32.</w:t>
      </w:r>
      <w:r>
        <w:tab/>
      </w:r>
      <w:r w:rsidRPr="00D94479">
        <w:t>Pri zákazkách</w:t>
      </w:r>
      <w:r w:rsidRPr="00B74B41">
        <w:t xml:space="preserve"> </w:t>
      </w:r>
      <w:r>
        <w:t>podľa § 9 ods. 9 ZVO účinného od 01.07.2013</w:t>
      </w:r>
      <w:r w:rsidRPr="00D94479">
        <w:t xml:space="preserve">, ktorých </w:t>
      </w:r>
      <w:r w:rsidRPr="003B04CE">
        <w:rPr>
          <w:b/>
        </w:rPr>
        <w:t>predpokladaná hodnota je menšia ako 1 000 EUR</w:t>
      </w:r>
      <w:r w:rsidRPr="00D94479">
        <w:t xml:space="preserve">, Prijímateľ nie je povinný výzvu na predkladanie ponúk zverejniť v profile verejného obstarávateľa Poskytovateľ nepožaduje predloženie troch ponúk, avšak požaduje zdôvodnenie výberu úspešného uchádzača na základe prieskumu trhu (napr. na základe prieskumu trhu uskutočneného formou faxu, web stránky, katalógov, cenových ponúk atď.). Tento prieskum musí byť riadne zdokumentovaný a musí byť z neho hodnoverne zrejmý výsledok výberu úspešného uchádzača.   </w:t>
      </w:r>
    </w:p>
    <w:p w:rsidR="00B743B2" w:rsidRDefault="00B743B2" w:rsidP="00B743B2">
      <w:pPr>
        <w:tabs>
          <w:tab w:val="left" w:pos="567"/>
        </w:tabs>
        <w:spacing w:before="120"/>
        <w:ind w:left="567" w:hanging="567"/>
        <w:jc w:val="both"/>
      </w:pPr>
      <w:r>
        <w:t>33.</w:t>
      </w:r>
      <w:r>
        <w:tab/>
        <w:t>V prípade, ak prijímateľ nie je verejným obstarávateľom ani obstarávateľom a vzťahuje sa na neho ustanovenie § 7 ods. 2 ZVO účinného od 01.07.2013 je táto osoba povinná používať postupy ako verejný obstarávateľ pri zadávaní podlimitnej zákazky podľa § 100-102. Pri zákazkách do 1 000,- EUR bez DPH je povinný postupovať podľa odseku 30 tohto článku VZP.</w:t>
      </w:r>
      <w:r w:rsidRPr="00035E0A">
        <w:t xml:space="preserve"> </w:t>
      </w:r>
    </w:p>
    <w:p w:rsidR="00CB2029" w:rsidRPr="00B743B2" w:rsidRDefault="00B743B2" w:rsidP="00B743B2">
      <w:pPr>
        <w:pStyle w:val="Nadpis3"/>
        <w:tabs>
          <w:tab w:val="left" w:pos="567"/>
        </w:tabs>
        <w:spacing w:before="120" w:after="0"/>
        <w:ind w:left="567" w:hanging="567"/>
        <w:jc w:val="both"/>
        <w:rPr>
          <w:rFonts w:ascii="Times New Roman" w:hAnsi="Times New Roman" w:cs="Times New Roman"/>
          <w:b w:val="0"/>
          <w:bCs w:val="0"/>
          <w:sz w:val="24"/>
          <w:szCs w:val="24"/>
        </w:rPr>
      </w:pPr>
      <w:r w:rsidRPr="00B743B2">
        <w:rPr>
          <w:rFonts w:ascii="Times New Roman" w:hAnsi="Times New Roman" w:cs="Times New Roman"/>
          <w:b w:val="0"/>
          <w:bCs w:val="0"/>
          <w:sz w:val="24"/>
          <w:szCs w:val="24"/>
        </w:rPr>
        <w:t>34.</w:t>
      </w:r>
      <w:r w:rsidRPr="00B743B2">
        <w:rPr>
          <w:rFonts w:ascii="Times New Roman" w:hAnsi="Times New Roman" w:cs="Times New Roman"/>
          <w:b w:val="0"/>
          <w:bCs w:val="0"/>
          <w:sz w:val="24"/>
          <w:szCs w:val="24"/>
        </w:rPr>
        <w:tab/>
        <w:t>Verejný obstarávateľ/obstarávateľ je povinný zohľadniť ustanovenia Rozhodnutia pri príprave a realizácii verejného obstarávania v rámci tohto Projektu, vrátane príslušnej úpravy vo svojich interných predpisoch, resp. organizačnej štruktúre</w:t>
      </w:r>
    </w:p>
    <w:p w:rsidR="00CB2029" w:rsidRPr="00D271F3" w:rsidRDefault="00CB2029" w:rsidP="00CB2029">
      <w:pPr>
        <w:spacing w:before="120"/>
        <w:jc w:val="both"/>
        <w:rPr>
          <w:bCs/>
        </w:rPr>
      </w:pP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 xml:space="preserve">Článok 3 </w:t>
      </w:r>
      <w:r w:rsidRPr="00D271F3">
        <w:rPr>
          <w:rFonts w:ascii="Times New Roman" w:hAnsi="Times New Roman" w:cs="Times New Roman"/>
          <w:sz w:val="24"/>
          <w:szCs w:val="24"/>
        </w:rPr>
        <w:tab/>
        <w:t>POVINNOSŤ POSKYTOVAŤ INFORMÁCIE A PREDKLADAŤ MONITOROVACIE SPRÁVY</w:t>
      </w:r>
    </w:p>
    <w:p w:rsidR="00CB2029" w:rsidRPr="00D271F3" w:rsidRDefault="00CB2029" w:rsidP="00CB2029">
      <w:pPr>
        <w:numPr>
          <w:ilvl w:val="1"/>
          <w:numId w:val="4"/>
        </w:numPr>
        <w:spacing w:before="120"/>
        <w:jc w:val="both"/>
        <w:rPr>
          <w:bCs/>
        </w:rPr>
      </w:pPr>
      <w:r w:rsidRPr="00D271F3">
        <w:rPr>
          <w:bCs/>
        </w:rPr>
        <w:t>Prijímateľ je povinný počas platnosti a účinnosti Rozhodnutia pravidelne predkladať Poskytovateľovi monitorovacie správy vo formáte určenom Poskytovateľom, a to:</w:t>
      </w:r>
    </w:p>
    <w:p w:rsidR="00CB2029" w:rsidRPr="00D271F3" w:rsidRDefault="00CB2029" w:rsidP="00CB2029">
      <w:pPr>
        <w:numPr>
          <w:ilvl w:val="0"/>
          <w:numId w:val="5"/>
        </w:numPr>
        <w:spacing w:before="120"/>
        <w:jc w:val="both"/>
        <w:rPr>
          <w:bCs/>
        </w:rPr>
      </w:pPr>
      <w:r w:rsidRPr="00D271F3">
        <w:rPr>
          <w:bCs/>
        </w:rPr>
        <w:t>Priebežnú monitorovaciu správu počas realizácie aktivít Projektu,</w:t>
      </w:r>
    </w:p>
    <w:p w:rsidR="00CB2029" w:rsidRPr="00D271F3" w:rsidRDefault="00CB2029" w:rsidP="00CB2029">
      <w:pPr>
        <w:numPr>
          <w:ilvl w:val="0"/>
          <w:numId w:val="5"/>
        </w:numPr>
        <w:spacing w:before="120"/>
        <w:jc w:val="both"/>
        <w:rPr>
          <w:bCs/>
        </w:rPr>
      </w:pPr>
      <w:r w:rsidRPr="00D271F3">
        <w:rPr>
          <w:bCs/>
        </w:rPr>
        <w:t xml:space="preserve">Záverečnú monitorovaciu správu po ukončení realizácie aktivít Projektu. </w:t>
      </w:r>
    </w:p>
    <w:p w:rsidR="00CB2029" w:rsidRPr="00D271F3" w:rsidRDefault="00CB2029" w:rsidP="00CB2029">
      <w:pPr>
        <w:numPr>
          <w:ilvl w:val="1"/>
          <w:numId w:val="4"/>
        </w:numPr>
        <w:spacing w:before="120"/>
        <w:jc w:val="both"/>
        <w:rPr>
          <w:bCs/>
        </w:rPr>
      </w:pPr>
      <w:r w:rsidRPr="00D271F3">
        <w:rPr>
          <w:bCs/>
        </w:rPr>
        <w:t>Prijímateľ je povinný predkladať Poskytovateľovi počas trvania realizácie aktivít Projektu Priebežné monitorovacie správy každých 12 mesiacov a to do 15 dní po sledovanom období. Prvým mesiacom, ktorý je predmetom Priebežnej monitorovacej správy je mesiac, v ktorom bolo Rozhodnutie vydané.</w:t>
      </w:r>
      <w:r w:rsidR="00F95B55" w:rsidRPr="00F95B55">
        <w:t xml:space="preserve"> </w:t>
      </w:r>
      <w:r w:rsidR="00F95B55" w:rsidRPr="00401C2A">
        <w:t xml:space="preserve">Ak Prijímateľ poruší túto povinnosť a ak to určí Poskytovateľ, Prijímateľ je povinný vrátiť NFP alebo jeho časť v súlade </w:t>
      </w:r>
      <w:r w:rsidR="00F95B55" w:rsidRPr="00DA5101">
        <w:t xml:space="preserve">s článkom </w:t>
      </w:r>
      <w:r w:rsidR="00F95B55">
        <w:t>8 V</w:t>
      </w:r>
      <w:r w:rsidR="00F95B55" w:rsidRPr="00401C2A">
        <w:t>P.</w:t>
      </w:r>
    </w:p>
    <w:p w:rsidR="00CB2029" w:rsidRPr="00D271F3" w:rsidRDefault="00CB2029" w:rsidP="00CB2029">
      <w:pPr>
        <w:numPr>
          <w:ilvl w:val="1"/>
          <w:numId w:val="4"/>
        </w:numPr>
        <w:spacing w:before="120"/>
        <w:jc w:val="both"/>
        <w:rPr>
          <w:bCs/>
        </w:rPr>
      </w:pPr>
      <w:r w:rsidRPr="00D271F3">
        <w:rPr>
          <w:bCs/>
        </w:rPr>
        <w:t xml:space="preserve">Prijímateľ je povinný predložiť Poskytovateľovi Záverečnú monitorovaciu správu </w:t>
      </w:r>
      <w:r w:rsidRPr="00D271F3">
        <w:rPr>
          <w:bCs/>
        </w:rPr>
        <w:br/>
        <w:t>do 15 dní od ukončenia realizácie aktivít Projektu podľa  rozhodnutia o schválení ŽoNFP. Záverečnou monitorovacou správou je posledná priebežná monitorovacia správa Projektu.</w:t>
      </w:r>
      <w:r w:rsidR="00F95B55">
        <w:rPr>
          <w:bCs/>
        </w:rPr>
        <w:t xml:space="preserve"> </w:t>
      </w:r>
      <w:r w:rsidR="00F95B55" w:rsidRPr="00401C2A">
        <w:t xml:space="preserve">Ak Prijímateľ poruší túto povinnosť a ak to určí Poskytovateľ, Prijímateľ je povinný vrátiť NFP alebo jeho časť v súlade </w:t>
      </w:r>
      <w:r w:rsidR="00F95B55" w:rsidRPr="00DA5101">
        <w:t xml:space="preserve">s článkom </w:t>
      </w:r>
      <w:r w:rsidR="00F95B55">
        <w:t>8 V</w:t>
      </w:r>
      <w:r w:rsidR="00F95B55" w:rsidRPr="00401C2A">
        <w:t>P.</w:t>
      </w:r>
    </w:p>
    <w:p w:rsidR="00CB2029" w:rsidRPr="00D271F3" w:rsidRDefault="00CB2029" w:rsidP="00CB2029">
      <w:pPr>
        <w:numPr>
          <w:ilvl w:val="1"/>
          <w:numId w:val="4"/>
        </w:numPr>
        <w:spacing w:before="120"/>
        <w:jc w:val="both"/>
        <w:rPr>
          <w:bCs/>
        </w:rPr>
      </w:pPr>
      <w:r w:rsidRPr="00D271F3">
        <w:t>V prípade, že časová oprávnenosť realizácie aktivít projektu zahŕňa aj obdobie pred vydaním Rozhodnutia, bude prvá priebežná monitorovacia správa projektu pokrývať tak prvé monitorovacie obdobie určené podľa ods. 2 tohto článku, ako aj obdobie od začiatku realizácie aktivít projektu do vydania Rozhodnutia.</w:t>
      </w:r>
    </w:p>
    <w:p w:rsidR="00CB2029" w:rsidRPr="00D271F3" w:rsidRDefault="00CB2029" w:rsidP="00CB2029">
      <w:pPr>
        <w:numPr>
          <w:ilvl w:val="1"/>
          <w:numId w:val="4"/>
        </w:numPr>
        <w:spacing w:before="120"/>
        <w:jc w:val="both"/>
        <w:rPr>
          <w:bCs/>
        </w:rPr>
      </w:pPr>
      <w:r w:rsidRPr="00D271F3">
        <w:rPr>
          <w:bCs/>
        </w:rPr>
        <w:t xml:space="preserve">V prípade chýb v písaní, počítaní alebo iných zrejmých nesprávností v monitorovacích správach je Prijímateľ povinný v lehote určenej Poskytovateľom tieto nedostatky monitorovacích správ odstrániť. Pokiaľ je monitorovacia správa neúplná, je Prijímateľ povinný v lehote určenej Poskytovateľom monitorovaciu správu doplniť. V prípade rozporu monitorovacej správy so skutkovým stavom realizácie aktivít Projektu alebo </w:t>
      </w:r>
      <w:r w:rsidRPr="00D271F3">
        <w:rPr>
          <w:bCs/>
        </w:rPr>
        <w:br/>
        <w:t>s Rozhodnutím je Prijímateľ povinný v lehote určenej Poskytovateľom tento rozpor odôvodniť.</w:t>
      </w:r>
    </w:p>
    <w:p w:rsidR="00CB2029" w:rsidRPr="00D271F3" w:rsidRDefault="00CB2029" w:rsidP="00CB2029">
      <w:pPr>
        <w:numPr>
          <w:ilvl w:val="1"/>
          <w:numId w:val="4"/>
        </w:numPr>
        <w:spacing w:before="120"/>
        <w:jc w:val="both"/>
        <w:rPr>
          <w:bCs/>
        </w:rPr>
      </w:pPr>
      <w:r w:rsidRPr="00D271F3">
        <w:rPr>
          <w:bCs/>
        </w:rPr>
        <w:t xml:space="preserve">Prijímateľ je povinný na žiadosť Poskytovateľa bezodkladne predložiť informácie a Dokumentáciu súvisiacu s charakterom a postavením Prijímateľa, s realizáciou Projektu, účelom Projektu, s aktivitami Prijímateľa súvisiacimi s účelom Projektu, s vedením účtovníctva, a to aj mimo monitorovacích správ a termínov uvedených v tomto článku VP. </w:t>
      </w:r>
    </w:p>
    <w:p w:rsidR="00CB2029" w:rsidRPr="00D271F3" w:rsidRDefault="00CB2029" w:rsidP="00CB2029">
      <w:pPr>
        <w:numPr>
          <w:ilvl w:val="1"/>
          <w:numId w:val="4"/>
        </w:numPr>
        <w:spacing w:before="120"/>
        <w:jc w:val="both"/>
        <w:rPr>
          <w:bCs/>
        </w:rPr>
      </w:pPr>
      <w:r w:rsidRPr="00D271F3">
        <w:rPr>
          <w:bCs/>
        </w:rPr>
        <w:t>Prijímateľ je povinný bezodkladne písomne informovať Poskytovateľa o vzniku a zániku okolností vylučujúcich zodpovednosť, o všetkých zisteniach oprávnených osôb podľa článku 1</w:t>
      </w:r>
      <w:r w:rsidR="00444BC1">
        <w:rPr>
          <w:bCs/>
        </w:rPr>
        <w:t>0</w:t>
      </w:r>
      <w:r w:rsidRPr="00D271F3">
        <w:rPr>
          <w:bCs/>
        </w:rPr>
        <w:t xml:space="preserve"> týchto VP, prípadne iných kontrolných orgánov, ako aj o iných skutočnostiach, ktorú majú alebo môžu mať vplyv na realizáciu aktivít Projektu a/alebo na povahu a účel Projektu.</w:t>
      </w:r>
      <w:r w:rsidR="00444BC1">
        <w:rPr>
          <w:bCs/>
        </w:rPr>
        <w:t xml:space="preserve"> </w:t>
      </w:r>
      <w:r w:rsidR="00444BC1" w:rsidRPr="00852CB8">
        <w:t xml:space="preserve">Nedodržanie uvedenej povinnosti sa považuje za podstatné porušenie </w:t>
      </w:r>
      <w:r w:rsidR="00273D82">
        <w:t xml:space="preserve">Rozhodnutia </w:t>
      </w:r>
      <w:r w:rsidR="00444BC1" w:rsidRPr="00852CB8">
        <w:t xml:space="preserve">v zmysle </w:t>
      </w:r>
      <w:r w:rsidR="00444BC1" w:rsidRPr="006F0938">
        <w:t xml:space="preserve">článku </w:t>
      </w:r>
      <w:r w:rsidR="00444BC1">
        <w:t xml:space="preserve">7 odsek </w:t>
      </w:r>
      <w:r w:rsidR="00D076E8">
        <w:t xml:space="preserve">2 písm. </w:t>
      </w:r>
      <w:r w:rsidR="00444BC1">
        <w:t>l) týchto V</w:t>
      </w:r>
      <w:r w:rsidR="00444BC1" w:rsidRPr="00852CB8">
        <w:t>P.</w:t>
      </w:r>
      <w:r w:rsidRPr="00D271F3">
        <w:rPr>
          <w:bCs/>
        </w:rPr>
        <w:t xml:space="preserve"> </w:t>
      </w:r>
    </w:p>
    <w:p w:rsidR="00CB2029" w:rsidRPr="00D271F3" w:rsidRDefault="00CB2029" w:rsidP="00CB2029">
      <w:pPr>
        <w:numPr>
          <w:ilvl w:val="1"/>
          <w:numId w:val="4"/>
        </w:numPr>
        <w:spacing w:before="120"/>
        <w:jc w:val="both"/>
        <w:rPr>
          <w:bCs/>
        </w:rPr>
      </w:pPr>
      <w:r w:rsidRPr="00D271F3">
        <w:rPr>
          <w:bCs/>
        </w:rPr>
        <w:t xml:space="preserve">Prijímateľ je zodpovedný za presnosť, správnosť, pravdivosť a úplnosť všetkých informácií poskytovaných Poskytovateľovi. </w:t>
      </w:r>
    </w:p>
    <w:p w:rsidR="00CB2029" w:rsidRPr="00D271F3" w:rsidRDefault="00CB2029" w:rsidP="00CB2029">
      <w:pPr>
        <w:spacing w:before="120"/>
        <w:jc w:val="both"/>
        <w:rPr>
          <w:bCs/>
        </w:rPr>
      </w:pPr>
    </w:p>
    <w:p w:rsidR="00CB2029" w:rsidRPr="00D271F3" w:rsidRDefault="00CB2029" w:rsidP="00CB2029">
      <w:pPr>
        <w:pStyle w:val="Nadpis1"/>
        <w:tabs>
          <w:tab w:val="left" w:pos="1440"/>
        </w:tabs>
        <w:jc w:val="both"/>
        <w:rPr>
          <w:rFonts w:ascii="Times New Roman" w:hAnsi="Times New Roman" w:cs="Times New Roman"/>
          <w:kern w:val="0"/>
          <w:sz w:val="24"/>
          <w:szCs w:val="24"/>
        </w:rPr>
      </w:pPr>
      <w:r w:rsidRPr="00D271F3">
        <w:rPr>
          <w:rFonts w:ascii="Times New Roman" w:hAnsi="Times New Roman" w:cs="Times New Roman"/>
          <w:kern w:val="0"/>
          <w:sz w:val="24"/>
          <w:szCs w:val="24"/>
        </w:rPr>
        <w:t xml:space="preserve">Článok 4  </w:t>
      </w:r>
      <w:r w:rsidRPr="00D271F3">
        <w:rPr>
          <w:rFonts w:ascii="Times New Roman" w:hAnsi="Times New Roman" w:cs="Times New Roman"/>
          <w:kern w:val="0"/>
          <w:sz w:val="24"/>
          <w:szCs w:val="24"/>
        </w:rPr>
        <w:tab/>
        <w:t>PUBLICITA A INFORMOVANOSŤ</w:t>
      </w:r>
    </w:p>
    <w:p w:rsidR="00CB2029" w:rsidRPr="00D271F3" w:rsidRDefault="00CB2029" w:rsidP="00CB2029">
      <w:pPr>
        <w:numPr>
          <w:ilvl w:val="0"/>
          <w:numId w:val="16"/>
        </w:numPr>
        <w:tabs>
          <w:tab w:val="clear" w:pos="360"/>
          <w:tab w:val="num" w:pos="720"/>
        </w:tabs>
        <w:spacing w:before="120"/>
        <w:ind w:left="720" w:hanging="720"/>
        <w:jc w:val="both"/>
        <w:rPr>
          <w:sz w:val="22"/>
          <w:szCs w:val="22"/>
        </w:rPr>
      </w:pPr>
      <w:r w:rsidRPr="00D271F3">
        <w:rPr>
          <w:bCs/>
        </w:rPr>
        <w:t xml:space="preserve">Prijímateľ je povinný počas platnosti a účinnosti Rozhodnutia informovať verejnosť o pomoci, ktorú na základe Rozhodnutia získa, resp. získal formou NFP prostredníctvom opatrení v oblasti informovania a publicity uvedených v tomto článku VP. </w:t>
      </w:r>
    </w:p>
    <w:p w:rsidR="00CB2029" w:rsidRPr="00D271F3" w:rsidRDefault="00CB2029" w:rsidP="00CB2029">
      <w:pPr>
        <w:numPr>
          <w:ilvl w:val="0"/>
          <w:numId w:val="16"/>
        </w:numPr>
        <w:tabs>
          <w:tab w:val="clear" w:pos="360"/>
          <w:tab w:val="num" w:pos="720"/>
        </w:tabs>
        <w:spacing w:before="120"/>
        <w:ind w:left="720" w:hanging="720"/>
        <w:jc w:val="both"/>
      </w:pPr>
      <w:r w:rsidRPr="00D271F3">
        <w:t>Prijímateľ</w:t>
      </w:r>
      <w:r w:rsidR="00741EF6">
        <w:t xml:space="preserve"> sa zaväzuje</w:t>
      </w:r>
      <w:r w:rsidRPr="00D271F3">
        <w:t>, že všetky opatrenia v oblasti informovania a publicity zamerané na verejnosť budú obsahovať nasledujúce informácie:</w:t>
      </w:r>
    </w:p>
    <w:p w:rsidR="00CB2029" w:rsidRPr="00D271F3" w:rsidRDefault="00CB2029" w:rsidP="00CB2029">
      <w:pPr>
        <w:numPr>
          <w:ilvl w:val="1"/>
          <w:numId w:val="16"/>
        </w:numPr>
        <w:spacing w:before="120"/>
        <w:jc w:val="both"/>
      </w:pPr>
      <w:r w:rsidRPr="00D271F3">
        <w:t>odkaz na Európsku úniu a znak Európskej únie;</w:t>
      </w:r>
    </w:p>
    <w:p w:rsidR="00CB2029" w:rsidRPr="00D271F3" w:rsidRDefault="00CB2029" w:rsidP="00CB2029">
      <w:pPr>
        <w:numPr>
          <w:ilvl w:val="1"/>
          <w:numId w:val="16"/>
        </w:numPr>
        <w:spacing w:before="120"/>
        <w:jc w:val="both"/>
      </w:pPr>
      <w:r w:rsidRPr="00D271F3">
        <w:t>odkaz na príslušný fond, ktorý spolufinancuje Projekt s použitím nasledujúcich označení ERDF – Európsky fond regionálneho rozvoja, ESF – Európsky sociálny fond a KF – Kohézny fond vrátane znaku Operačného programu, v rámci ktorého sa Projekt realizuje;</w:t>
      </w:r>
    </w:p>
    <w:p w:rsidR="00CB2029" w:rsidRPr="00D271F3" w:rsidRDefault="00CB2029" w:rsidP="00CB2029">
      <w:pPr>
        <w:numPr>
          <w:ilvl w:val="1"/>
          <w:numId w:val="16"/>
        </w:numPr>
        <w:spacing w:before="120"/>
        <w:jc w:val="both"/>
      </w:pPr>
      <w:r w:rsidRPr="00D271F3">
        <w:t xml:space="preserve">vyhlásenie určené Poskytovateľom, v ktorom je zdôraznená pridaná hodnota intervencie EÚ, napríklad vyhlásenie „Investícia do Vašej budúcnosti“. </w:t>
      </w:r>
    </w:p>
    <w:p w:rsidR="00CB2029" w:rsidRPr="00D271F3" w:rsidRDefault="00CB2029" w:rsidP="00CB2029">
      <w:pPr>
        <w:numPr>
          <w:ilvl w:val="0"/>
          <w:numId w:val="16"/>
        </w:numPr>
        <w:tabs>
          <w:tab w:val="clear" w:pos="360"/>
          <w:tab w:val="num" w:pos="720"/>
        </w:tabs>
        <w:spacing w:before="120"/>
        <w:ind w:left="720" w:hanging="720"/>
        <w:jc w:val="both"/>
        <w:rPr>
          <w:sz w:val="22"/>
          <w:szCs w:val="22"/>
        </w:rPr>
      </w:pPr>
      <w:r w:rsidRPr="00D271F3">
        <w:rPr>
          <w:bCs/>
        </w:rPr>
        <w:t xml:space="preserve">Prijímateľ je povinný zabezpečiť počas </w:t>
      </w:r>
      <w:r w:rsidR="00741EF6">
        <w:rPr>
          <w:bCs/>
        </w:rPr>
        <w:t xml:space="preserve">celej doby </w:t>
      </w:r>
      <w:r w:rsidRPr="00D271F3">
        <w:rPr>
          <w:bCs/>
        </w:rPr>
        <w:t>realizácie aktivít Projektu inštaláciu reklamnej tabule</w:t>
      </w:r>
      <w:r w:rsidR="00741EF6">
        <w:rPr>
          <w:bCs/>
        </w:rPr>
        <w:t xml:space="preserve"> (panelu)</w:t>
      </w:r>
      <w:r w:rsidRPr="00D271F3">
        <w:rPr>
          <w:bCs/>
        </w:rPr>
        <w:t xml:space="preserve"> na mieste realizácie</w:t>
      </w:r>
      <w:r w:rsidR="00741EF6">
        <w:rPr>
          <w:bCs/>
        </w:rPr>
        <w:t xml:space="preserve"> aktivít</w:t>
      </w:r>
      <w:r w:rsidRPr="00D271F3">
        <w:rPr>
          <w:bCs/>
        </w:rPr>
        <w:t xml:space="preserve"> Projektu, ktorý spĺňa tieto podmienky:</w:t>
      </w:r>
    </w:p>
    <w:p w:rsidR="00CB2029" w:rsidRPr="00D271F3" w:rsidRDefault="00CB2029" w:rsidP="00CB2029">
      <w:pPr>
        <w:numPr>
          <w:ilvl w:val="2"/>
          <w:numId w:val="16"/>
        </w:numPr>
        <w:tabs>
          <w:tab w:val="clear" w:pos="1980"/>
          <w:tab w:val="num" w:pos="1080"/>
        </w:tabs>
        <w:spacing w:before="120"/>
        <w:ind w:left="1080"/>
        <w:jc w:val="both"/>
        <w:rPr>
          <w:lang w:val="pl-PL"/>
        </w:rPr>
      </w:pPr>
      <w:r w:rsidRPr="00D271F3">
        <w:t xml:space="preserve">Celková výška NFP na Projekt presahuje 500 000 EUR a </w:t>
      </w:r>
    </w:p>
    <w:p w:rsidR="00CB2029" w:rsidRPr="00D271F3" w:rsidRDefault="00CB2029" w:rsidP="00CB2029">
      <w:pPr>
        <w:numPr>
          <w:ilvl w:val="2"/>
          <w:numId w:val="16"/>
        </w:numPr>
        <w:tabs>
          <w:tab w:val="clear" w:pos="1980"/>
          <w:tab w:val="num" w:pos="1080"/>
        </w:tabs>
        <w:spacing w:before="120"/>
        <w:ind w:left="1080"/>
        <w:jc w:val="both"/>
        <w:rPr>
          <w:lang w:val="pl-PL"/>
        </w:rPr>
      </w:pPr>
      <w:r w:rsidRPr="00D271F3">
        <w:t>Projekt spočíva vo financovaní infraštruktúry  alebo stavebných činností.</w:t>
      </w:r>
    </w:p>
    <w:p w:rsidR="00CB2029" w:rsidRPr="00D271F3" w:rsidRDefault="00CB2029" w:rsidP="00CB2029">
      <w:pPr>
        <w:numPr>
          <w:ilvl w:val="0"/>
          <w:numId w:val="16"/>
        </w:numPr>
        <w:tabs>
          <w:tab w:val="clear" w:pos="360"/>
          <w:tab w:val="num" w:pos="720"/>
        </w:tabs>
        <w:spacing w:before="120"/>
        <w:ind w:left="720" w:hanging="720"/>
        <w:jc w:val="both"/>
      </w:pPr>
      <w:r w:rsidRPr="00D271F3">
        <w:t>Prijímateľ je povinný nahradiť reklamnú tabuľu uvedenú v odseku 3. tohto článku VP trvalo vysvetľujúcou tabuľou, resp. umiestniť v mieste realizácie aktivít Projektu trvalo vysvetľujúcu tabuľu, a to najneskôr do šesť mesiacov po ukončení realizácie aktivít Projektu. Pokiaľ je trvalo vysvetľujúca tabuľa oprávneným výdavkom, Prijímateľ je povinný umiestniť trvalo vysvetľujúcu tabuľu pred ukončením realizácie aktivít Projektu. Trvalo vysvetľujúca tabuľa musí byť viditeľná a dostatočne veľká; a to v prípade Projektu, ktorý spĺňa tieto podmienky:</w:t>
      </w:r>
    </w:p>
    <w:p w:rsidR="00CB2029" w:rsidRPr="00D271F3" w:rsidRDefault="00CB2029" w:rsidP="00CB2029">
      <w:pPr>
        <w:numPr>
          <w:ilvl w:val="2"/>
          <w:numId w:val="16"/>
        </w:numPr>
        <w:tabs>
          <w:tab w:val="clear" w:pos="1980"/>
          <w:tab w:val="num" w:pos="1080"/>
        </w:tabs>
        <w:spacing w:before="120"/>
        <w:ind w:left="1080"/>
        <w:jc w:val="both"/>
        <w:rPr>
          <w:lang w:val="pl-PL"/>
        </w:rPr>
      </w:pPr>
      <w:r w:rsidRPr="00D271F3">
        <w:t>Celková výška NFP na Projekt presahuje 500 000 EUR a</w:t>
      </w:r>
    </w:p>
    <w:p w:rsidR="00CB2029" w:rsidRPr="00D271F3" w:rsidRDefault="00CB2029" w:rsidP="00CB2029">
      <w:pPr>
        <w:numPr>
          <w:ilvl w:val="2"/>
          <w:numId w:val="16"/>
        </w:numPr>
        <w:tabs>
          <w:tab w:val="clear" w:pos="1980"/>
          <w:tab w:val="num" w:pos="1080"/>
        </w:tabs>
        <w:spacing w:before="120"/>
        <w:ind w:left="1080"/>
        <w:jc w:val="both"/>
        <w:rPr>
          <w:lang w:val="pl-PL"/>
        </w:rPr>
      </w:pPr>
      <w:r w:rsidRPr="00D271F3">
        <w:t xml:space="preserve">Projekt spočíva v nadobudnutí dlhodobého hmotného majetku alebo vo financovaní infraštruktúry alebo stavebných činností. </w:t>
      </w:r>
    </w:p>
    <w:p w:rsidR="00CB2029" w:rsidRPr="00D271F3" w:rsidRDefault="00CB2029" w:rsidP="00CB2029">
      <w:pPr>
        <w:numPr>
          <w:ilvl w:val="0"/>
          <w:numId w:val="16"/>
        </w:numPr>
        <w:tabs>
          <w:tab w:val="clear" w:pos="360"/>
          <w:tab w:val="num" w:pos="720"/>
        </w:tabs>
        <w:spacing w:before="120"/>
        <w:ind w:left="720" w:hanging="720"/>
        <w:jc w:val="both"/>
        <w:rPr>
          <w:bCs/>
        </w:rPr>
      </w:pPr>
      <w:r w:rsidRPr="00D271F3">
        <w:rPr>
          <w:bCs/>
        </w:rPr>
        <w:t xml:space="preserve">Prijímateľ </w:t>
      </w:r>
      <w:r w:rsidR="00741EF6">
        <w:rPr>
          <w:bCs/>
        </w:rPr>
        <w:t xml:space="preserve">sa zaväzuje </w:t>
      </w:r>
      <w:r w:rsidRPr="00D271F3">
        <w:rPr>
          <w:bCs/>
        </w:rPr>
        <w:t xml:space="preserve">uviesť na reklamnej tabuli a trvalo vysvetľujúcej tabuli informácie uvedené v odseku 2. tohto článku VP, v prípade trvalo vysvetľujúcej tabule aj druh a názov Projektu. Prijímateľ je povinný zabezpečiť, aby informácie uvedené v predchádzajúcej vete zaberali najmenej 25% reklamnej tabule, resp. trvalo vysvetľujúcej tabule. </w:t>
      </w:r>
    </w:p>
    <w:p w:rsidR="00CB2029" w:rsidRPr="00D271F3" w:rsidRDefault="00CB2029" w:rsidP="00CB2029">
      <w:pPr>
        <w:numPr>
          <w:ilvl w:val="0"/>
          <w:numId w:val="16"/>
        </w:numPr>
        <w:tabs>
          <w:tab w:val="clear" w:pos="360"/>
          <w:tab w:val="num" w:pos="720"/>
        </w:tabs>
        <w:spacing w:before="120"/>
        <w:ind w:left="720" w:hanging="720"/>
        <w:jc w:val="both"/>
      </w:pPr>
      <w:r w:rsidRPr="00D271F3">
        <w:rPr>
          <w:bCs/>
        </w:rPr>
        <w:t xml:space="preserve">V prípade Projektov, ktoré nespĺňajú podmienky uvedené v odseku 3 a 4 tohto článku VP, je Prijímateľ povinný </w:t>
      </w:r>
      <w:r w:rsidRPr="00D271F3">
        <w:t xml:space="preserve">zaistiť informovanie verejnosti o tom, že Projekt je spolufinancovaný v rámci daného operačného programu z príslušného fondu, napr. umiestnením informačnej tabule (plagátu) v mieste realizácie aktivít Projektu a to počas realizácie aktivít Projektu. </w:t>
      </w:r>
      <w:r w:rsidRPr="00D271F3">
        <w:rPr>
          <w:bCs/>
        </w:rPr>
        <w:t>Informačná tabuľa (plagát) alebo iný prostriedok na zaistenie informovania verejnosti o tom, že Projekt je spolufinancovaný</w:t>
      </w:r>
      <w:r w:rsidRPr="00D271F3">
        <w:t xml:space="preserve"> v rámci daného operačného programu z príslušného fondu</w:t>
      </w:r>
      <w:r w:rsidRPr="00D271F3">
        <w:rPr>
          <w:bCs/>
        </w:rPr>
        <w:t xml:space="preserve"> musí obsahovať informácie uvedené v odseku 2. tohto článku VP vrátane druhu a názvu Projektu. Prijímateľ je povinný zabezpečiť, aby informácie uvedené v predchádzajúcej vete zaberali najmenej 25% informačnej tabule. </w:t>
      </w:r>
    </w:p>
    <w:p w:rsidR="00CB2029" w:rsidRPr="00D271F3" w:rsidRDefault="00CB2029" w:rsidP="00CB2029">
      <w:pPr>
        <w:numPr>
          <w:ilvl w:val="0"/>
          <w:numId w:val="16"/>
        </w:numPr>
        <w:tabs>
          <w:tab w:val="clear" w:pos="360"/>
          <w:tab w:val="num" w:pos="720"/>
        </w:tabs>
        <w:spacing w:before="120"/>
        <w:ind w:left="720" w:hanging="720"/>
        <w:jc w:val="both"/>
      </w:pPr>
      <w:r w:rsidRPr="00D271F3">
        <w:t>V prípade malých reklamných predmetov sa ustanovenie odseku 2 písm. b) a c) tohto článku VP nepoužijú</w:t>
      </w:r>
      <w:r w:rsidR="00444BC1">
        <w:t xml:space="preserve"> </w:t>
      </w:r>
      <w:r w:rsidR="00444BC1" w:rsidRPr="00C119BC">
        <w:rPr>
          <w:bCs/>
        </w:rPr>
        <w:t>(je potrebné postupovať v súlade s</w:t>
      </w:r>
      <w:r w:rsidR="00444BC1">
        <w:rPr>
          <w:bCs/>
        </w:rPr>
        <w:t xml:space="preserve"> platnou verziou </w:t>
      </w:r>
      <w:r w:rsidR="00444BC1" w:rsidRPr="00C119BC">
        <w:t>Manuál</w:t>
      </w:r>
      <w:r w:rsidR="00444BC1">
        <w:t>u</w:t>
      </w:r>
      <w:r w:rsidR="00444BC1" w:rsidRPr="00C119BC">
        <w:t xml:space="preserve"> pre </w:t>
      </w:r>
      <w:r w:rsidR="00444BC1">
        <w:t xml:space="preserve">informovanie a </w:t>
      </w:r>
      <w:r w:rsidR="00444BC1" w:rsidRPr="00C119BC">
        <w:t xml:space="preserve">publicitu, ktorý je </w:t>
      </w:r>
      <w:r w:rsidR="00444BC1">
        <w:t xml:space="preserve">zverejnený na webovom sídle </w:t>
      </w:r>
      <w:proofErr w:type="spellStart"/>
      <w:r w:rsidR="00444BC1" w:rsidRPr="006F0938">
        <w:t>www.opzp.sk</w:t>
      </w:r>
      <w:proofErr w:type="spellEnd"/>
      <w:r w:rsidR="00444BC1" w:rsidRPr="00C119BC">
        <w:t>)</w:t>
      </w:r>
      <w:r w:rsidR="00444BC1" w:rsidRPr="00D572D4">
        <w:t>.</w:t>
      </w:r>
    </w:p>
    <w:p w:rsidR="00CB2029" w:rsidRPr="00D271F3" w:rsidRDefault="00CB2029" w:rsidP="00CB2029">
      <w:pPr>
        <w:numPr>
          <w:ilvl w:val="0"/>
          <w:numId w:val="16"/>
        </w:numPr>
        <w:tabs>
          <w:tab w:val="clear" w:pos="360"/>
          <w:tab w:val="num" w:pos="720"/>
        </w:tabs>
        <w:spacing w:before="120"/>
        <w:ind w:left="720" w:hanging="720"/>
        <w:jc w:val="both"/>
      </w:pPr>
      <w:r w:rsidRPr="00D271F3">
        <w:t xml:space="preserve">Prijímateľ </w:t>
      </w:r>
      <w:r w:rsidR="00741EF6">
        <w:t xml:space="preserve">sa zaväzuje </w:t>
      </w:r>
      <w:r w:rsidRPr="00D271F3">
        <w:t>uvádzať vo všetkých dokumentoch a písomných výstupoch Projektu informácie uvedené v odseku 2. písm. a) a b) tohto článku VP</w:t>
      </w:r>
      <w:r w:rsidR="00444BC1">
        <w:t xml:space="preserve"> s výnimkou podpornej dokumentácie súvisiacej s Projektom, kde</w:t>
      </w:r>
      <w:r w:rsidR="00741EF6">
        <w:t xml:space="preserve"> </w:t>
      </w:r>
      <w:r w:rsidR="00444BC1">
        <w:t>sa Prijímateľ zaväzuje uvádzať informácie uvedené v odseku 2 písm. a) tohto článku VP</w:t>
      </w:r>
      <w:r w:rsidR="00444BC1" w:rsidRPr="00D572D4">
        <w:t>.</w:t>
      </w:r>
      <w:r w:rsidRPr="00D271F3">
        <w:t xml:space="preserve"> </w:t>
      </w:r>
    </w:p>
    <w:p w:rsidR="00444BC1" w:rsidRPr="00D572D4" w:rsidRDefault="00444BC1" w:rsidP="00444BC1">
      <w:pPr>
        <w:numPr>
          <w:ilvl w:val="0"/>
          <w:numId w:val="16"/>
        </w:numPr>
        <w:tabs>
          <w:tab w:val="clear" w:pos="360"/>
          <w:tab w:val="num" w:pos="720"/>
        </w:tabs>
        <w:spacing w:before="120"/>
        <w:ind w:left="720" w:hanging="720"/>
        <w:jc w:val="both"/>
      </w:pPr>
      <w:r w:rsidRPr="00282AA6">
        <w:t xml:space="preserve">Prijímateľ je povinný pri realizácií opatrení v oblasti informovania a publicity vrátane používania grafických štandardov pre opatrenia v oblasti informovania a publicity postupovať s platnou verziou Manuálu pre informovanie a publicitu  OPŽP, zverejnenej na webovom sídle </w:t>
      </w:r>
      <w:proofErr w:type="spellStart"/>
      <w:r w:rsidRPr="00515827">
        <w:t>www.opzp.sk</w:t>
      </w:r>
      <w:proofErr w:type="spellEnd"/>
      <w:r w:rsidRPr="00282AA6">
        <w:t xml:space="preserve"> v časti „Implementácia programu/Informovanosť a publicita“, ktorá vychádza z platnej verzie Manuálu pre informovanie a publicitu, ktorý je súčasťou Systému riadenia ŠF a KF na programové obdobie 2007 - 2013.</w:t>
      </w:r>
    </w:p>
    <w:p w:rsidR="00CB2029" w:rsidRPr="00D271F3" w:rsidRDefault="00CB2029" w:rsidP="00CB2029">
      <w:pPr>
        <w:numPr>
          <w:ilvl w:val="0"/>
          <w:numId w:val="16"/>
        </w:numPr>
        <w:tabs>
          <w:tab w:val="clear" w:pos="360"/>
          <w:tab w:val="num" w:pos="720"/>
        </w:tabs>
        <w:spacing w:before="120"/>
        <w:ind w:left="720" w:hanging="720"/>
        <w:jc w:val="both"/>
      </w:pPr>
      <w:r w:rsidRPr="00D271F3">
        <w:t xml:space="preserve">Prijímateľovi sa zakazuje umiestniť v mieste realizácie Projektu inú reklamnú tabuľu väčších rozmerov ako sú  tabule uvedené v tomto článku VP. </w:t>
      </w:r>
    </w:p>
    <w:p w:rsidR="00CB2029" w:rsidRPr="00D271F3" w:rsidRDefault="00CB2029" w:rsidP="00CB2029">
      <w:pPr>
        <w:numPr>
          <w:ilvl w:val="0"/>
          <w:numId w:val="16"/>
        </w:numPr>
        <w:tabs>
          <w:tab w:val="clear" w:pos="360"/>
          <w:tab w:val="num" w:pos="720"/>
        </w:tabs>
        <w:spacing w:before="120"/>
        <w:ind w:left="720" w:hanging="720"/>
        <w:jc w:val="both"/>
      </w:pPr>
      <w:r w:rsidRPr="00D271F3">
        <w:rPr>
          <w:bCs/>
        </w:rPr>
        <w:t xml:space="preserve">Prijímateľ </w:t>
      </w:r>
      <w:r w:rsidR="00741EF6">
        <w:rPr>
          <w:bCs/>
        </w:rPr>
        <w:t xml:space="preserve">súhlasí, aby ho Poskytovateľ zaradil </w:t>
      </w:r>
      <w:r w:rsidRPr="00D271F3">
        <w:rPr>
          <w:bCs/>
        </w:rPr>
        <w:t xml:space="preserve">do zoznamu </w:t>
      </w:r>
      <w:r w:rsidR="00741EF6">
        <w:rPr>
          <w:bCs/>
        </w:rPr>
        <w:t>P</w:t>
      </w:r>
      <w:r w:rsidRPr="00D271F3">
        <w:rPr>
          <w:bCs/>
        </w:rPr>
        <w:t xml:space="preserve">rijímateľov pre účely publicity a informovanosti. Prijímateľ zároveň súhlasí so zverejnením nasledujúcich informácií v zozname Prijímateľov: názov a sídlo Prijímateľa; názov, ciele a stručný opis Projektu; miesto realizácie aktivít Projektu; </w:t>
      </w:r>
      <w:r w:rsidR="00741EF6">
        <w:rPr>
          <w:bCs/>
        </w:rPr>
        <w:t xml:space="preserve">harmonogram </w:t>
      </w:r>
      <w:r w:rsidRPr="00D271F3">
        <w:rPr>
          <w:bCs/>
        </w:rPr>
        <w:t xml:space="preserve">realizácie Projektu; celkové náklady na Projekt; výška poskytnutého nenávratného finančného príspevku; indikátory Projektu; fotografie a video zábery z miesta realizácie Projektu; predpokladaný koniec realizácie aktivít Projektu. Prijímateľ súhlasí so zverejnením uvedených údajov tiež inými spôsobmi, na základe rozhodnutia Poskytovateľa. </w:t>
      </w:r>
    </w:p>
    <w:p w:rsidR="00CB2029" w:rsidRPr="00D271F3" w:rsidRDefault="00CB2029" w:rsidP="00CB2029">
      <w:pPr>
        <w:spacing w:before="120"/>
        <w:jc w:val="both"/>
        <w:rPr>
          <w:bCs/>
        </w:rPr>
      </w:pP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Článok 5</w:t>
      </w:r>
      <w:r w:rsidRPr="00D271F3">
        <w:rPr>
          <w:rFonts w:ascii="Times New Roman" w:hAnsi="Times New Roman" w:cs="Times New Roman"/>
          <w:sz w:val="24"/>
          <w:szCs w:val="24"/>
        </w:rPr>
        <w:tab/>
        <w:t>REALIZÁCIA AKTIVÍT PROJEKTU</w:t>
      </w:r>
    </w:p>
    <w:p w:rsidR="00CB2029" w:rsidRPr="00D271F3" w:rsidRDefault="00CB2029" w:rsidP="00CB2029">
      <w:pPr>
        <w:numPr>
          <w:ilvl w:val="1"/>
          <w:numId w:val="8"/>
        </w:numPr>
        <w:spacing w:before="120"/>
        <w:jc w:val="both"/>
        <w:rPr>
          <w:bCs/>
        </w:rPr>
      </w:pPr>
      <w:r w:rsidRPr="00D271F3">
        <w:rPr>
          <w:bCs/>
        </w:rPr>
        <w:t>Prijímateľ je povinný zrealizovať schválený Projekt v súlade s Rozhodnutím a  ukončiť realizáciu aktivít Projektu najneskôr v termíne uvedenom rozhodnutí o schválení ŽoNFP. Zároveň je Prijímateľ povinný bezodkladne oznámiť Poskytovateľovi zmenu termínu ukončenia realizácie aktivít uvedeného v rozhodnutí o schválení ŽoNFP.</w:t>
      </w:r>
    </w:p>
    <w:p w:rsidR="00CB2029" w:rsidRPr="00D271F3" w:rsidRDefault="00CB2029" w:rsidP="00CB2029">
      <w:pPr>
        <w:numPr>
          <w:ilvl w:val="1"/>
          <w:numId w:val="8"/>
        </w:numPr>
        <w:spacing w:before="120"/>
        <w:jc w:val="both"/>
        <w:rPr>
          <w:bCs/>
        </w:rPr>
      </w:pPr>
      <w:r w:rsidRPr="00D271F3">
        <w:rPr>
          <w:bCs/>
        </w:rPr>
        <w:t>Prijímateľ je oprávnený pozastaviť realizáciu aktivít Projektu, ak realizácii aktivít Projektu bráni okolnosť vylučujúca zodpovednosť, a to po dobu trvania týchto okolností. Doba realizácie aktivít Projektu sa tým automaticky predĺži o čas trvania okolností vylučujúcich zodpovednosť pod podmienkou uvedenou v článku 6 ods. 3 písm. a) týchto VP. O vzniku okolností vylučujúcich zodpovednosť ako aj o ich zániku je Prijímateľ povinný Poskytovateľa bezodkladne písomne informovať.</w:t>
      </w:r>
    </w:p>
    <w:p w:rsidR="00CB2029" w:rsidRPr="00D271F3" w:rsidRDefault="00CB2029" w:rsidP="00CB2029">
      <w:pPr>
        <w:numPr>
          <w:ilvl w:val="1"/>
          <w:numId w:val="8"/>
        </w:numPr>
        <w:spacing w:before="120"/>
        <w:jc w:val="both"/>
        <w:rPr>
          <w:bCs/>
        </w:rPr>
      </w:pPr>
      <w:r w:rsidRPr="00D271F3">
        <w:rPr>
          <w:bCs/>
        </w:rPr>
        <w:t xml:space="preserve">Prijímateľ je oprávnený pozastaviť realizáciu aktivít Projektu aj v prípade, ak sa Poskytovateľ dostane do omeškania s platbou NFP o viac ako 30 dní, a to po dobu omeškania Poskytovateľa. Uvedené neplatí, ak bolo omeškanie Poskytovateľa zavinené Prijímateľom. V prípade, že Poskytovateľ vyplatí omeškanú platbu Prijímateľovi, dňom vyplatenia platby je Prijímateľ povinný pokračovať v realizácii aktivít Projektu. Doba realizácie aktivít Projektu sa tým automaticky predĺži o čas omeškania Poskytovateľa s platbou NFP. </w:t>
      </w:r>
    </w:p>
    <w:p w:rsidR="00CB2029" w:rsidRPr="00D271F3" w:rsidRDefault="00CB2029" w:rsidP="00CB2029">
      <w:pPr>
        <w:numPr>
          <w:ilvl w:val="1"/>
          <w:numId w:val="8"/>
        </w:numPr>
        <w:spacing w:before="120"/>
        <w:jc w:val="both"/>
        <w:rPr>
          <w:bCs/>
        </w:rPr>
      </w:pPr>
      <w:r w:rsidRPr="00D271F3">
        <w:rPr>
          <w:bCs/>
        </w:rPr>
        <w:t xml:space="preserve">Prijímateľ písomne oznámi Poskytovateľovi pozastavenie realizácie aktivít Projektu. Doručením tohto oznámenia Poskytovateľovi nastávajú účinky pozastavenia Projektu, pokiaľ boli splnené podmienky podľa ods. 2 alebo 3 tohto článku VP. </w:t>
      </w:r>
    </w:p>
    <w:p w:rsidR="00CB2029" w:rsidRPr="00D271F3" w:rsidRDefault="00CB2029" w:rsidP="00CB2029">
      <w:pPr>
        <w:numPr>
          <w:ilvl w:val="1"/>
          <w:numId w:val="8"/>
        </w:numPr>
        <w:spacing w:before="120"/>
        <w:jc w:val="both"/>
        <w:rPr>
          <w:bCs/>
        </w:rPr>
      </w:pPr>
      <w:r w:rsidRPr="00D271F3">
        <w:rPr>
          <w:bCs/>
        </w:rPr>
        <w:t>Poskytovateľ je oprávnený pozastaviť poskytovanie NFP v prípade:</w:t>
      </w:r>
    </w:p>
    <w:p w:rsidR="00CB2029" w:rsidRPr="00D271F3" w:rsidRDefault="00CB2029" w:rsidP="00CB2029">
      <w:pPr>
        <w:numPr>
          <w:ilvl w:val="0"/>
          <w:numId w:val="29"/>
        </w:numPr>
        <w:tabs>
          <w:tab w:val="clear" w:pos="900"/>
          <w:tab w:val="num" w:pos="1080"/>
        </w:tabs>
        <w:spacing w:before="120"/>
        <w:ind w:left="1080"/>
        <w:jc w:val="both"/>
        <w:rPr>
          <w:bCs/>
        </w:rPr>
      </w:pPr>
      <w:r w:rsidRPr="00D271F3">
        <w:rPr>
          <w:bCs/>
        </w:rPr>
        <w:t>nepodstatného porušenia povinností vyplývajúcich z Rozhodnutia Prijímateľom, a to až do doby odstránenia tohto porušenia zo strany Prijímateľa;</w:t>
      </w:r>
    </w:p>
    <w:p w:rsidR="00CB2029" w:rsidRPr="00D271F3" w:rsidRDefault="00CB2029" w:rsidP="00CB2029">
      <w:pPr>
        <w:numPr>
          <w:ilvl w:val="0"/>
          <w:numId w:val="29"/>
        </w:numPr>
        <w:tabs>
          <w:tab w:val="clear" w:pos="900"/>
          <w:tab w:val="num" w:pos="1080"/>
        </w:tabs>
        <w:spacing w:before="120"/>
        <w:ind w:left="1080"/>
        <w:jc w:val="both"/>
        <w:rPr>
          <w:bCs/>
        </w:rPr>
      </w:pPr>
      <w:r w:rsidRPr="00D271F3">
        <w:rPr>
          <w:bCs/>
        </w:rPr>
        <w:t>podstatného porušenia povinností vyplývajúcich z Rozhodnutia Prijímateľom, pokiaľ Poskytovateľ nezrušil Projekt, a to až do doby odstránenia tohto porušenia zo strany Prijímateľa;</w:t>
      </w:r>
    </w:p>
    <w:p w:rsidR="00CB2029" w:rsidRPr="00D271F3" w:rsidRDefault="00CB2029" w:rsidP="00CB2029">
      <w:pPr>
        <w:numPr>
          <w:ilvl w:val="0"/>
          <w:numId w:val="29"/>
        </w:numPr>
        <w:tabs>
          <w:tab w:val="clear" w:pos="900"/>
          <w:tab w:val="num" w:pos="1080"/>
        </w:tabs>
        <w:spacing w:before="120"/>
        <w:ind w:left="1080"/>
        <w:jc w:val="both"/>
        <w:rPr>
          <w:bCs/>
        </w:rPr>
      </w:pPr>
      <w:r w:rsidRPr="00D271F3">
        <w:rPr>
          <w:bCs/>
        </w:rPr>
        <w:t>ak poskytnutiu NFP bráni okolnosť vylučujúca zodpovednosť, a to až do doby zániku tejto okolnosti;</w:t>
      </w:r>
    </w:p>
    <w:p w:rsidR="007267C3" w:rsidRDefault="00CB2029" w:rsidP="00CB2029">
      <w:pPr>
        <w:numPr>
          <w:ilvl w:val="0"/>
          <w:numId w:val="29"/>
        </w:numPr>
        <w:tabs>
          <w:tab w:val="clear" w:pos="900"/>
          <w:tab w:val="num" w:pos="1080"/>
        </w:tabs>
        <w:spacing w:before="120"/>
        <w:ind w:left="1080"/>
        <w:jc w:val="both"/>
        <w:rPr>
          <w:bCs/>
        </w:rPr>
      </w:pPr>
      <w:r w:rsidRPr="00D271F3">
        <w:rPr>
          <w:bCs/>
        </w:rPr>
        <w:t>začatia trestného stíhania prijímateľa, alebo osôb konajúcich v mene prijímateľa za trestný čin súvisiaci s realizáciou aktivít Projektu.</w:t>
      </w:r>
    </w:p>
    <w:p w:rsidR="00CB2029" w:rsidRPr="007267C3" w:rsidRDefault="007267C3" w:rsidP="007267C3">
      <w:pPr>
        <w:numPr>
          <w:ilvl w:val="0"/>
          <w:numId w:val="29"/>
        </w:numPr>
        <w:tabs>
          <w:tab w:val="clear" w:pos="900"/>
          <w:tab w:val="num" w:pos="1080"/>
        </w:tabs>
        <w:spacing w:before="120"/>
        <w:ind w:left="1080"/>
        <w:jc w:val="both"/>
      </w:pPr>
      <w:r w:rsidRPr="00C119BC">
        <w:rPr>
          <w:bCs/>
        </w:rPr>
        <w:t>existencie okolností znemožňujúcich preplácanie žiadostí o platbu v súvislosti s ukončením rozpočtového roka, a to až do zániku týchto okolností</w:t>
      </w:r>
      <w:r w:rsidRPr="009E1A29">
        <w:t>.</w:t>
      </w:r>
      <w:r w:rsidR="00CB2029" w:rsidRPr="00D271F3">
        <w:rPr>
          <w:bCs/>
        </w:rPr>
        <w:t xml:space="preserve"> </w:t>
      </w:r>
    </w:p>
    <w:p w:rsidR="00CB2029" w:rsidRPr="00D271F3" w:rsidRDefault="00CB2029" w:rsidP="00CB2029">
      <w:pPr>
        <w:numPr>
          <w:ilvl w:val="1"/>
          <w:numId w:val="8"/>
        </w:numPr>
        <w:spacing w:before="120"/>
        <w:jc w:val="both"/>
        <w:rPr>
          <w:bCs/>
        </w:rPr>
      </w:pPr>
      <w:r w:rsidRPr="00D271F3">
        <w:rPr>
          <w:bCs/>
        </w:rPr>
        <w:t xml:space="preserve">Poskytovateľ oznámi Prijímateľovi pozastavenie poskytovania NFP, pokiaľ budú splnené podmienky podľa ods. 5. tohto článku VP. Doručením tohto oznámenia Prijímateľovi nastávajú účinky pozastavenia poskytovania NFP. </w:t>
      </w:r>
    </w:p>
    <w:p w:rsidR="00CB2029" w:rsidRPr="00D271F3" w:rsidRDefault="00CB2029" w:rsidP="00CB2029">
      <w:pPr>
        <w:numPr>
          <w:ilvl w:val="1"/>
          <w:numId w:val="8"/>
        </w:numPr>
        <w:spacing w:before="120"/>
        <w:jc w:val="both"/>
        <w:rPr>
          <w:bCs/>
        </w:rPr>
      </w:pPr>
      <w:r w:rsidRPr="00D271F3">
        <w:rPr>
          <w:bCs/>
        </w:rPr>
        <w:t xml:space="preserve">Ak Prijímateľ odstráni zistené porušenia povinností vyplývajúcich z Rozhodnutia v zmysle ods. 5. tohto článku VP, je povinný bezodkladne doručiť Poskytovateľovi oznámenie o odstránení zistených porušení povinností vyplývajúcich z Rozhodnutia. Poskytovateľ overí, či došlo k odstráneniu predmetných porušení povinností vyplývajúcich z Rozhodnutia a v prípade, že nedostatky boli Prijímateľom odstránené, obnoví poskytovanie NFP Prijímateľovi.  </w:t>
      </w:r>
    </w:p>
    <w:p w:rsidR="00CB2029" w:rsidRPr="00D271F3" w:rsidRDefault="00CB2029" w:rsidP="00CB2029">
      <w:pPr>
        <w:numPr>
          <w:ilvl w:val="1"/>
          <w:numId w:val="8"/>
        </w:numPr>
        <w:spacing w:before="120"/>
        <w:jc w:val="both"/>
        <w:rPr>
          <w:bCs/>
        </w:rPr>
      </w:pPr>
      <w:r w:rsidRPr="00D271F3">
        <w:rPr>
          <w:bCs/>
        </w:rPr>
        <w:t xml:space="preserve">V prípade zániku okolností vylučujúcich zodpovednosť v zmysle ods. 5. tohto článku VP sa Poskytovateľ zaväzuje obnoviť poskytovanie NFP Prijímateľovi. </w:t>
      </w:r>
    </w:p>
    <w:p w:rsidR="00CB2029" w:rsidRPr="00D271F3" w:rsidRDefault="00CB2029" w:rsidP="00CB2029">
      <w:pPr>
        <w:spacing w:before="120"/>
        <w:ind w:left="720" w:hanging="720"/>
        <w:jc w:val="both"/>
        <w:rPr>
          <w:bCs/>
        </w:rPr>
      </w:pPr>
      <w:r w:rsidRPr="00D271F3">
        <w:rPr>
          <w:bCs/>
        </w:rPr>
        <w:tab/>
        <w:t xml:space="preserve"> </w:t>
      </w: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Článok 6</w:t>
      </w:r>
      <w:r w:rsidRPr="00D271F3">
        <w:rPr>
          <w:rFonts w:ascii="Times New Roman" w:hAnsi="Times New Roman" w:cs="Times New Roman"/>
          <w:sz w:val="24"/>
          <w:szCs w:val="24"/>
        </w:rPr>
        <w:tab/>
        <w:t>ZMENA ROZHODNUTIA</w:t>
      </w:r>
    </w:p>
    <w:p w:rsidR="00CB2029" w:rsidRPr="00D271F3" w:rsidRDefault="00CB2029" w:rsidP="00CB2029">
      <w:pPr>
        <w:numPr>
          <w:ilvl w:val="1"/>
          <w:numId w:val="7"/>
        </w:numPr>
        <w:tabs>
          <w:tab w:val="clear" w:pos="1440"/>
          <w:tab w:val="num" w:pos="540"/>
        </w:tabs>
        <w:spacing w:before="120"/>
        <w:ind w:left="540" w:hanging="540"/>
        <w:jc w:val="both"/>
      </w:pPr>
      <w:r w:rsidRPr="00D271F3">
        <w:t>Rozhodnutie je možné meniť alebo zrušiť. Uvedená zmena alebo zrušenie je poskytovateľ povinný vykonať písomne</w:t>
      </w:r>
      <w:r w:rsidR="004C27BE">
        <w:t xml:space="preserve">, pokiaľ v Rozhodnutí nie je uvedené inak. </w:t>
      </w:r>
      <w:r w:rsidRPr="00D271F3">
        <w:t xml:space="preserve"> </w:t>
      </w:r>
    </w:p>
    <w:p w:rsidR="00CB2029" w:rsidRPr="00D271F3" w:rsidRDefault="00CB2029" w:rsidP="00CB2029">
      <w:pPr>
        <w:numPr>
          <w:ilvl w:val="1"/>
          <w:numId w:val="7"/>
        </w:numPr>
        <w:tabs>
          <w:tab w:val="clear" w:pos="1440"/>
          <w:tab w:val="num" w:pos="540"/>
        </w:tabs>
        <w:spacing w:before="120"/>
        <w:ind w:left="540" w:hanging="540"/>
        <w:jc w:val="both"/>
      </w:pPr>
      <w:r w:rsidRPr="00D271F3">
        <w:t xml:space="preserve">Prijímateľ je povinný oznámiť Poskytovateľovi všetky zmeny a skutočnosti, ktoré majú vplyv alebo súvisia s plnením práv a povinností vyplývajúcich z Rozhodnutia alebo sa akýmkoľvek spôsobom Rozhodnutia týkajú alebo môžu týkať, a to aj v prípade, ak má Prijímateľ čo i len pochybnosť o dodržiavaní svojich záväzkov vyplývajúcich z Rozhodnutia, a to bezodkladne od ich vzniku. </w:t>
      </w:r>
    </w:p>
    <w:p w:rsidR="00CB2029" w:rsidRPr="00D271F3" w:rsidRDefault="00CB2029" w:rsidP="00CB2029">
      <w:pPr>
        <w:numPr>
          <w:ilvl w:val="1"/>
          <w:numId w:val="7"/>
        </w:numPr>
        <w:tabs>
          <w:tab w:val="clear" w:pos="1440"/>
          <w:tab w:val="num" w:pos="540"/>
        </w:tabs>
        <w:spacing w:before="120"/>
        <w:ind w:left="540" w:hanging="540"/>
        <w:jc w:val="both"/>
      </w:pPr>
      <w:r w:rsidRPr="00D271F3">
        <w:t>Prijímateľ je povinný požiadať o zmenu Rozhodnutia bezodkladne, a to v prípade:</w:t>
      </w:r>
    </w:p>
    <w:p w:rsidR="00CB2029" w:rsidRPr="00D271F3" w:rsidRDefault="00CB2029" w:rsidP="00CB2029">
      <w:pPr>
        <w:numPr>
          <w:ilvl w:val="1"/>
          <w:numId w:val="6"/>
        </w:numPr>
        <w:tabs>
          <w:tab w:val="clear" w:pos="1440"/>
          <w:tab w:val="num" w:pos="1260"/>
        </w:tabs>
        <w:spacing w:before="120"/>
        <w:ind w:left="1260" w:hanging="540"/>
        <w:jc w:val="both"/>
        <w:rPr>
          <w:bCs/>
        </w:rPr>
      </w:pPr>
      <w:r w:rsidRPr="00D271F3">
        <w:rPr>
          <w:bCs/>
        </w:rPr>
        <w:t>ak sa Prijímateľ dostal do omeškania s ukončením realizácie aktivít Projektu v zmysle rozhodnutia o schválení ŽoNFP alebo možno rozumne predpokladať, že k takémuto omeškaniu dôjde. Dohodou možno predĺžiť lehotu na ukončenie realizácie aktivít Projektu najviac o 18 mesiacov oproti pôvodnému dohodnutému termínu ukončenia realizácie aktivít Projektu;</w:t>
      </w:r>
    </w:p>
    <w:p w:rsidR="00CB2029" w:rsidRPr="00D271F3" w:rsidRDefault="00CB2029" w:rsidP="00CB2029">
      <w:pPr>
        <w:numPr>
          <w:ilvl w:val="1"/>
          <w:numId w:val="6"/>
        </w:numPr>
        <w:tabs>
          <w:tab w:val="clear" w:pos="1440"/>
          <w:tab w:val="num" w:pos="1260"/>
        </w:tabs>
        <w:spacing w:before="120"/>
        <w:ind w:left="1260" w:hanging="540"/>
        <w:jc w:val="both"/>
        <w:rPr>
          <w:bCs/>
        </w:rPr>
      </w:pPr>
      <w:r w:rsidRPr="00D271F3">
        <w:rPr>
          <w:bCs/>
        </w:rPr>
        <w:t xml:space="preserve">ak sa Prijímateľ omešká so začatím realizácie aktivít Projektu o viac ako </w:t>
      </w:r>
      <w:r w:rsidRPr="00D271F3">
        <w:rPr>
          <w:bCs/>
        </w:rPr>
        <w:br/>
        <w:t>3 mesiace;</w:t>
      </w:r>
    </w:p>
    <w:p w:rsidR="00CB2029" w:rsidRPr="00D271F3" w:rsidRDefault="00CB2029" w:rsidP="00CB2029">
      <w:pPr>
        <w:numPr>
          <w:ilvl w:val="1"/>
          <w:numId w:val="6"/>
        </w:numPr>
        <w:tabs>
          <w:tab w:val="clear" w:pos="1440"/>
          <w:tab w:val="num" w:pos="1260"/>
        </w:tabs>
        <w:spacing w:before="120"/>
        <w:ind w:left="1260" w:hanging="540"/>
        <w:jc w:val="both"/>
        <w:rPr>
          <w:bCs/>
        </w:rPr>
      </w:pPr>
      <w:r w:rsidRPr="00D271F3">
        <w:rPr>
          <w:bCs/>
        </w:rPr>
        <w:t>ak odchýlka v rámci jednej zo skupín výdavkov prekročí 15 %. Táto odchýlka nesmie mať za následok zvýšenie výdavkov určených na riadenie Projektu a na publicitu a informovanosť;</w:t>
      </w:r>
    </w:p>
    <w:p w:rsidR="00CB2029" w:rsidRPr="00D271F3" w:rsidRDefault="00CB2029" w:rsidP="00CB2029">
      <w:pPr>
        <w:numPr>
          <w:ilvl w:val="1"/>
          <w:numId w:val="6"/>
        </w:numPr>
        <w:tabs>
          <w:tab w:val="clear" w:pos="1440"/>
          <w:tab w:val="num" w:pos="1260"/>
        </w:tabs>
        <w:spacing w:before="120"/>
        <w:ind w:left="1260" w:hanging="540"/>
        <w:jc w:val="both"/>
        <w:rPr>
          <w:bCs/>
        </w:rPr>
      </w:pPr>
      <w:r w:rsidRPr="00D271F3">
        <w:rPr>
          <w:bCs/>
        </w:rPr>
        <w:t>ak sa dosiahnutá hodnota merateľných ukazovateľov výsledku Projektu znížila o viac ako 5% oproti pôvodne stanovenej hodnote ukazovateľov výsledku Projektu  uvedenej v Prílohe č. 2;</w:t>
      </w:r>
    </w:p>
    <w:p w:rsidR="00CB2029" w:rsidRPr="00D271F3" w:rsidRDefault="00CB2029" w:rsidP="00CB2029">
      <w:pPr>
        <w:numPr>
          <w:ilvl w:val="1"/>
          <w:numId w:val="6"/>
        </w:numPr>
        <w:tabs>
          <w:tab w:val="clear" w:pos="1440"/>
          <w:tab w:val="num" w:pos="1260"/>
        </w:tabs>
        <w:spacing w:before="120"/>
        <w:ind w:left="1260" w:hanging="540"/>
        <w:jc w:val="both"/>
        <w:rPr>
          <w:bCs/>
        </w:rPr>
      </w:pPr>
      <w:r w:rsidRPr="00D271F3">
        <w:rPr>
          <w:bCs/>
        </w:rPr>
        <w:t>zmeny počtu a/alebo charakteru aktivít Projektu, pokiaľ takouto zmenou nedôjde k podstatnej zmene Projektu;</w:t>
      </w:r>
    </w:p>
    <w:p w:rsidR="00CB2029" w:rsidRPr="00D271F3" w:rsidRDefault="00CB2029" w:rsidP="00CB2029">
      <w:pPr>
        <w:numPr>
          <w:ilvl w:val="1"/>
          <w:numId w:val="6"/>
        </w:numPr>
        <w:tabs>
          <w:tab w:val="clear" w:pos="1440"/>
          <w:tab w:val="num" w:pos="1260"/>
        </w:tabs>
        <w:spacing w:before="120"/>
        <w:ind w:left="1260" w:hanging="540"/>
        <w:jc w:val="both"/>
        <w:rPr>
          <w:bCs/>
        </w:rPr>
      </w:pPr>
      <w:r w:rsidRPr="00D271F3">
        <w:rPr>
          <w:bCs/>
        </w:rPr>
        <w:t>ak nastanú okolnosti vylučujúce zodpovednosť.</w:t>
      </w:r>
    </w:p>
    <w:p w:rsidR="00CB2029" w:rsidRPr="00D271F3" w:rsidRDefault="00CB2029" w:rsidP="00CB2029">
      <w:pPr>
        <w:spacing w:before="120"/>
        <w:ind w:left="540"/>
        <w:jc w:val="both"/>
        <w:rPr>
          <w:bCs/>
        </w:rPr>
      </w:pPr>
      <w:r w:rsidRPr="00D271F3">
        <w:rPr>
          <w:bCs/>
        </w:rPr>
        <w:t xml:space="preserve">Poskytovateľ nie je povinný navrhovanej žiadosti Prijímateľa na zmenu Rozhodnutia podľa </w:t>
      </w:r>
      <w:proofErr w:type="spellStart"/>
      <w:r w:rsidRPr="00D271F3">
        <w:rPr>
          <w:bCs/>
        </w:rPr>
        <w:t>horeuvedeného</w:t>
      </w:r>
      <w:proofErr w:type="spellEnd"/>
      <w:r w:rsidRPr="00D271F3">
        <w:rPr>
          <w:bCs/>
        </w:rPr>
        <w:t xml:space="preserve"> vyhovieť. Odchýlka v číselných a/alebo vecných údajoch uvedená v písmenách a) až e) tohto článku VP sa určuje od údajov platných v čase vydania Rozhodnutia.</w:t>
      </w:r>
    </w:p>
    <w:p w:rsidR="00CB2029" w:rsidRPr="00D271F3" w:rsidRDefault="00CB2029" w:rsidP="00CB2029">
      <w:pPr>
        <w:numPr>
          <w:ilvl w:val="1"/>
          <w:numId w:val="7"/>
        </w:numPr>
        <w:tabs>
          <w:tab w:val="clear" w:pos="1440"/>
          <w:tab w:val="num" w:pos="540"/>
        </w:tabs>
        <w:spacing w:before="120"/>
        <w:ind w:left="540" w:hanging="540"/>
        <w:jc w:val="both"/>
      </w:pPr>
      <w:r w:rsidRPr="00D271F3">
        <w:t>Zmena Rozhodnutia nie je potrebná v prípade:</w:t>
      </w:r>
    </w:p>
    <w:p w:rsidR="00CB2029" w:rsidRPr="00D271F3" w:rsidRDefault="00CB2029" w:rsidP="00CB2029">
      <w:pPr>
        <w:numPr>
          <w:ilvl w:val="2"/>
          <w:numId w:val="7"/>
        </w:numPr>
        <w:tabs>
          <w:tab w:val="clear" w:pos="2340"/>
          <w:tab w:val="num" w:pos="1260"/>
        </w:tabs>
        <w:spacing w:before="120"/>
        <w:ind w:left="1260" w:hanging="540"/>
        <w:jc w:val="both"/>
        <w:rPr>
          <w:bCs/>
        </w:rPr>
      </w:pPr>
      <w:r w:rsidRPr="00D271F3">
        <w:rPr>
          <w:bCs/>
        </w:rPr>
        <w:t xml:space="preserve">ak sa Prijímateľ omešká so začatím realizácie aktivít Projektu o menej ako </w:t>
      </w:r>
      <w:r w:rsidRPr="00D271F3">
        <w:rPr>
          <w:bCs/>
        </w:rPr>
        <w:br/>
        <w:t>3 mesiace;</w:t>
      </w:r>
    </w:p>
    <w:p w:rsidR="00CB2029" w:rsidRPr="00D271F3" w:rsidRDefault="00CB2029" w:rsidP="00CB2029">
      <w:pPr>
        <w:numPr>
          <w:ilvl w:val="2"/>
          <w:numId w:val="7"/>
        </w:numPr>
        <w:tabs>
          <w:tab w:val="clear" w:pos="2340"/>
          <w:tab w:val="num" w:pos="1260"/>
        </w:tabs>
        <w:spacing w:before="120"/>
        <w:ind w:left="1260" w:hanging="540"/>
        <w:jc w:val="both"/>
        <w:rPr>
          <w:bCs/>
        </w:rPr>
      </w:pPr>
      <w:r w:rsidRPr="00D271F3">
        <w:rPr>
          <w:bCs/>
        </w:rPr>
        <w:t>ak odchýlka v rámci jednej zo skupín výdavkov neprekročí 15 %. Táto odchýlka nesmie mať za následok zvýšenie výdavkov určených na riadenie Projektu a na publicitu a informovanosť;</w:t>
      </w:r>
    </w:p>
    <w:p w:rsidR="00CB2029" w:rsidRDefault="00CB2029" w:rsidP="00CB2029">
      <w:pPr>
        <w:numPr>
          <w:ilvl w:val="2"/>
          <w:numId w:val="7"/>
        </w:numPr>
        <w:tabs>
          <w:tab w:val="clear" w:pos="2340"/>
          <w:tab w:val="num" w:pos="1260"/>
        </w:tabs>
        <w:spacing w:before="120"/>
        <w:ind w:left="1260" w:hanging="540"/>
        <w:jc w:val="both"/>
        <w:rPr>
          <w:bCs/>
        </w:rPr>
      </w:pPr>
      <w:r w:rsidRPr="00D271F3">
        <w:rPr>
          <w:bCs/>
        </w:rPr>
        <w:t>ak sa dosiahnutá hodnota merateľných ukazovateľov výsledku Projektu znížila o menej ako 5% oproti pôvodne dohodnutej hodnote ukazovateľov výsledku Projektu uvedenej v Prílohe č. 2;</w:t>
      </w:r>
    </w:p>
    <w:p w:rsidR="004C27BE" w:rsidRDefault="004C27BE" w:rsidP="004C27BE">
      <w:pPr>
        <w:numPr>
          <w:ilvl w:val="2"/>
          <w:numId w:val="7"/>
        </w:numPr>
        <w:tabs>
          <w:tab w:val="clear" w:pos="2340"/>
          <w:tab w:val="num" w:pos="1080"/>
          <w:tab w:val="num" w:pos="1260"/>
        </w:tabs>
        <w:spacing w:before="120"/>
        <w:ind w:left="1260" w:hanging="540"/>
        <w:jc w:val="both"/>
      </w:pPr>
      <w:r>
        <w:t>ak skutočné plnenie časového harmonogramu</w:t>
      </w:r>
      <w:r w:rsidRPr="006E430D">
        <w:t xml:space="preserve"> </w:t>
      </w:r>
      <w:r>
        <w:t>jednotlivých aktivít - skutočn</w:t>
      </w:r>
      <w:r w:rsidR="00126063">
        <w:t>á</w:t>
      </w:r>
      <w:r w:rsidRPr="001F4FFE">
        <w:t xml:space="preserve"> </w:t>
      </w:r>
      <w:r>
        <w:t>č</w:t>
      </w:r>
      <w:r w:rsidRPr="001F4FFE">
        <w:t>asová realizácia aktivít projektu</w:t>
      </w:r>
      <w:r w:rsidRPr="003C6D45">
        <w:t xml:space="preserve"> </w:t>
      </w:r>
      <w:r>
        <w:t xml:space="preserve">nemá za následok </w:t>
      </w:r>
      <w:r w:rsidRPr="006E430D">
        <w:t>zmenu termínu ukon</w:t>
      </w:r>
      <w:r w:rsidRPr="001F4FFE">
        <w:t>č</w:t>
      </w:r>
      <w:r w:rsidRPr="006E430D">
        <w:t xml:space="preserve">enia realizácie </w:t>
      </w:r>
      <w:r>
        <w:t xml:space="preserve">aktivít </w:t>
      </w:r>
      <w:r w:rsidRPr="006E430D">
        <w:t>projektu</w:t>
      </w:r>
      <w:r>
        <w:t xml:space="preserve"> uvedenom </w:t>
      </w:r>
      <w:r w:rsidR="00126063">
        <w:t xml:space="preserve">v </w:t>
      </w:r>
      <w:r>
        <w:t>Rozhodnutí o schválení ŽoNFP.</w:t>
      </w:r>
    </w:p>
    <w:p w:rsidR="004C27BE" w:rsidRPr="00D271F3" w:rsidRDefault="004C27BE" w:rsidP="004C27BE">
      <w:pPr>
        <w:numPr>
          <w:ilvl w:val="2"/>
          <w:numId w:val="7"/>
        </w:numPr>
        <w:tabs>
          <w:tab w:val="clear" w:pos="2340"/>
          <w:tab w:val="num" w:pos="1260"/>
        </w:tabs>
        <w:spacing w:before="120"/>
        <w:ind w:left="1260" w:hanging="540"/>
        <w:jc w:val="both"/>
        <w:rPr>
          <w:bCs/>
        </w:rPr>
      </w:pPr>
      <w:r>
        <w:t xml:space="preserve">ak nastane zmena v dodávke prác, tovarov, alebo služieb, resp. zmeny v rámci zmluvných vzťahov s dodávateľmi, ktoré sú schvaľované v rámci procesu kontroly verejného obstarávania, a ktoré nemajú za následok </w:t>
      </w:r>
      <w:r w:rsidRPr="006E430D">
        <w:t>zmenu cie</w:t>
      </w:r>
      <w:r w:rsidRPr="006E430D">
        <w:rPr>
          <w:rFonts w:ascii="TimesNewRoman" w:hAnsi="TimesNewRoman" w:cs="TimesNewRoman"/>
        </w:rPr>
        <w:t>ľ</w:t>
      </w:r>
      <w:r w:rsidRPr="006E430D">
        <w:t xml:space="preserve">ov, základných </w:t>
      </w:r>
      <w:r>
        <w:t xml:space="preserve">východísk a charakteru projektu. </w:t>
      </w:r>
      <w:r w:rsidRPr="006820A4">
        <w:rPr>
          <w:i/>
        </w:rPr>
        <w:t>/Oprávnenosť výdavkov (nákladov), ktoré vzniknú ako dôsledok takejto zmeny, je posudzovaná v súlade s</w:t>
      </w:r>
      <w:r>
        <w:rPr>
          <w:i/>
        </w:rPr>
        <w:t> Rozhodnutím o schválení ŽoNFP a</w:t>
      </w:r>
      <w:r w:rsidRPr="006820A4">
        <w:rPr>
          <w:i/>
        </w:rPr>
        <w:t xml:space="preserve"> príslušnou legislatívou (zákon o verejnom obstarávaní, uzatvorené zmluvy o dielo a pod.)/.</w:t>
      </w:r>
    </w:p>
    <w:p w:rsidR="00CB2029" w:rsidRPr="00D271F3" w:rsidRDefault="00CB2029" w:rsidP="00CB2029">
      <w:pPr>
        <w:spacing w:before="120"/>
        <w:ind w:left="540"/>
        <w:jc w:val="both"/>
        <w:rPr>
          <w:bCs/>
        </w:rPr>
      </w:pPr>
      <w:r w:rsidRPr="00D271F3">
        <w:rPr>
          <w:bCs/>
        </w:rPr>
        <w:t xml:space="preserve">Prijímateľ je povinný bezodkladne písomne oznámiť Poskytovateľovi, že nastala niektorá zo skutočností uvedených v ods. </w:t>
      </w:r>
      <w:r w:rsidR="00741EF6">
        <w:rPr>
          <w:bCs/>
        </w:rPr>
        <w:t>4</w:t>
      </w:r>
      <w:r w:rsidRPr="00D271F3">
        <w:rPr>
          <w:bCs/>
        </w:rPr>
        <w:t xml:space="preserve">písm. a) až c) tohto článku VP. Odchýlka v číselných alebo vecných údajoch uvedená v písm. a) až c) ods. </w:t>
      </w:r>
      <w:r w:rsidR="00741EF6">
        <w:rPr>
          <w:bCs/>
        </w:rPr>
        <w:t>4</w:t>
      </w:r>
      <w:r w:rsidRPr="00D271F3">
        <w:rPr>
          <w:bCs/>
        </w:rPr>
        <w:t xml:space="preserve"> VP sa určuje od údajov platných v čase vydania Rozhodnutia.</w:t>
      </w:r>
    </w:p>
    <w:p w:rsidR="00CB2029" w:rsidRPr="00D271F3" w:rsidRDefault="00CB2029" w:rsidP="00CB2029">
      <w:pPr>
        <w:numPr>
          <w:ilvl w:val="1"/>
          <w:numId w:val="7"/>
        </w:numPr>
        <w:tabs>
          <w:tab w:val="clear" w:pos="1440"/>
          <w:tab w:val="num" w:pos="540"/>
        </w:tabs>
        <w:spacing w:before="120"/>
        <w:ind w:left="540" w:hanging="540"/>
        <w:jc w:val="both"/>
      </w:pPr>
      <w:r w:rsidRPr="00D271F3">
        <w:t>Výška NFP uvedená v rozhodnutí o schválení ŽoNFP nie je ustanovením odseku 3. a 4. tohto článku VP dotknutá.</w:t>
      </w:r>
    </w:p>
    <w:p w:rsidR="00CB2029" w:rsidRPr="00D271F3" w:rsidRDefault="00CB2029" w:rsidP="00CB2029">
      <w:pPr>
        <w:numPr>
          <w:ilvl w:val="1"/>
          <w:numId w:val="7"/>
        </w:numPr>
        <w:tabs>
          <w:tab w:val="clear" w:pos="1440"/>
          <w:tab w:val="num" w:pos="540"/>
        </w:tabs>
        <w:spacing w:before="120"/>
        <w:ind w:left="540" w:hanging="540"/>
        <w:jc w:val="both"/>
      </w:pPr>
      <w:r w:rsidRPr="00D271F3">
        <w:t xml:space="preserve">V prípade, ak dôjde k zmene Systému finančného riadenia štrukturálnych fondov a Kohézneho fondu na programové obdobie 2007 – 2013, k zmene Systému riadenia štrukturálnych fondov a Kohézneho fondu na programové obdobie 2007 – 2013 a touto zmenou nedôjde k zmene textu Rozhodnutia, Poskytovateľ uverejní nové znenie týchto dokumentov na svojich internetových stránkach. Od tohto okamihu sa právny vzťah medzi Poskytovateľom a Prijímateľom spravuje takto zmenenými dokumentmi. </w:t>
      </w:r>
    </w:p>
    <w:p w:rsidR="00CB2029" w:rsidRPr="00D271F3" w:rsidRDefault="00CB2029" w:rsidP="00CB2029">
      <w:pPr>
        <w:numPr>
          <w:ilvl w:val="1"/>
          <w:numId w:val="7"/>
        </w:numPr>
        <w:tabs>
          <w:tab w:val="clear" w:pos="1440"/>
          <w:tab w:val="num" w:pos="540"/>
        </w:tabs>
        <w:spacing w:before="120"/>
        <w:ind w:left="540" w:hanging="540"/>
        <w:jc w:val="both"/>
      </w:pPr>
      <w:r w:rsidRPr="00D271F3">
        <w:t>V prípade, ak dôjde k zmene Systému finančného riadenia štrukturálnych fondov a Kohézneho fondu na programové obdobie 2007 – 2013, k zmene Systému riadenia štrukturálnych fondov a Kohézneho fondu na programové obdobie 2007 – 2013</w:t>
      </w:r>
      <w:r w:rsidR="004C27BE">
        <w:t xml:space="preserve">, </w:t>
      </w:r>
      <w:r w:rsidR="004C27BE" w:rsidRPr="00282AA6">
        <w:t>k zmene Príručky pre žiadateľa o NFP a</w:t>
      </w:r>
      <w:r w:rsidR="004C27BE">
        <w:t> </w:t>
      </w:r>
      <w:r w:rsidR="004C27BE" w:rsidRPr="00282AA6">
        <w:t>Príručky</w:t>
      </w:r>
      <w:r w:rsidR="004C27BE">
        <w:t xml:space="preserve"> </w:t>
      </w:r>
      <w:r w:rsidR="004C27BE" w:rsidRPr="00282AA6">
        <w:t>pre Prijímateľa</w:t>
      </w:r>
      <w:r w:rsidRPr="00D271F3">
        <w:t xml:space="preserve"> a touto zmenou dôjde k zmene textu Rozhodnutia, Poskytovateľ oznámi Prijímateľovi nové znenie zmenených článkov Rozhodnutia. Od tohto okamihu sa právny vzťah medzi Poskytovateľom a Prijímateľom spravuje takto zmenenými ustanoveniami. </w:t>
      </w:r>
    </w:p>
    <w:p w:rsidR="004C27BE" w:rsidRPr="00D979A1" w:rsidRDefault="00CB2029" w:rsidP="004C27BE">
      <w:pPr>
        <w:numPr>
          <w:ilvl w:val="1"/>
          <w:numId w:val="7"/>
        </w:numPr>
        <w:tabs>
          <w:tab w:val="clear" w:pos="1440"/>
          <w:tab w:val="num" w:pos="540"/>
        </w:tabs>
        <w:spacing w:before="120"/>
        <w:ind w:left="540" w:hanging="540"/>
        <w:jc w:val="both"/>
      </w:pPr>
      <w:r w:rsidRPr="00D271F3">
        <w:t>Zmena Rozhodnutia nie je potrebná v prípade, ak ide o zmenu identifikačných a kontaktných údajov Poskytovateľa alebo Prijímateľa, ktorá nemá za následok zmenu v subjekte Poskytovateľa, resp. Prijímateľa a touto zmenou nedôjde k porušeniu podmienok definovaných v príslušnom písomnom vyzvaní; v takomto prípade postačuje bezodkladné písomné oznámenie o zmene údajov doručené druhej strane formou listu.</w:t>
      </w:r>
      <w:r w:rsidR="004C27BE" w:rsidRPr="004C27BE">
        <w:t xml:space="preserve"> </w:t>
      </w:r>
      <w:r w:rsidR="004C27BE" w:rsidRPr="00D979A1">
        <w:t>Zmena Rozhodnutia nie je potrebná taktiež v prípade, že dôjde k zmene v subjekte Poskytovateľa na základe všeobecne záväzného právneho predpisu.</w:t>
      </w:r>
    </w:p>
    <w:p w:rsidR="004C27BE" w:rsidRPr="00282AA6" w:rsidRDefault="004C27BE" w:rsidP="004C27BE">
      <w:pPr>
        <w:numPr>
          <w:ilvl w:val="1"/>
          <w:numId w:val="7"/>
        </w:numPr>
        <w:tabs>
          <w:tab w:val="clear" w:pos="1440"/>
          <w:tab w:val="num" w:pos="540"/>
        </w:tabs>
        <w:spacing w:before="120"/>
        <w:ind w:left="540" w:hanging="540"/>
        <w:jc w:val="both"/>
      </w:pPr>
      <w:r w:rsidRPr="00282AA6">
        <w:t>Poskytovateľ je oprávnený navrhnúť zmenu, alebo doplnenie t</w:t>
      </w:r>
      <w:r>
        <w:t>ohto Rozhodnutia</w:t>
      </w:r>
      <w:r w:rsidRPr="00282AA6">
        <w:t xml:space="preserve"> aj bez predchádzajúcej žiadosti Prijímateľa.</w:t>
      </w:r>
    </w:p>
    <w:p w:rsidR="004C27BE" w:rsidRPr="00282AA6" w:rsidRDefault="004C27BE" w:rsidP="004C27BE">
      <w:pPr>
        <w:numPr>
          <w:ilvl w:val="1"/>
          <w:numId w:val="7"/>
        </w:numPr>
        <w:tabs>
          <w:tab w:val="clear" w:pos="1440"/>
          <w:tab w:val="num" w:pos="540"/>
        </w:tabs>
        <w:spacing w:before="120"/>
        <w:ind w:left="540" w:hanging="540"/>
        <w:jc w:val="both"/>
      </w:pPr>
      <w:r w:rsidRPr="00282AA6">
        <w:t>Prijímateľ je povinný v prípade takých zmien</w:t>
      </w:r>
      <w:r>
        <w:t xml:space="preserve"> Rozhodnutia</w:t>
      </w:r>
      <w:r w:rsidRPr="00282AA6">
        <w:t xml:space="preserve">, ktoré musia byť vykonané </w:t>
      </w:r>
      <w:r>
        <w:t>písomne v</w:t>
      </w:r>
      <w:r w:rsidRPr="00282AA6">
        <w:t xml:space="preserve">o forme </w:t>
      </w:r>
      <w:r>
        <w:t>Zmeny Rozhodnutia</w:t>
      </w:r>
      <w:r w:rsidRPr="00282AA6">
        <w:t xml:space="preserve">, použiť formulár </w:t>
      </w:r>
      <w:r w:rsidRPr="00282AA6">
        <w:rPr>
          <w:i/>
        </w:rPr>
        <w:t>Žiadosť o zmenu projektu</w:t>
      </w:r>
      <w:r w:rsidRPr="00282AA6">
        <w:rPr>
          <w:bCs/>
        </w:rPr>
        <w:t>.</w:t>
      </w:r>
    </w:p>
    <w:p w:rsidR="004C27BE" w:rsidRPr="00282AA6" w:rsidRDefault="004C27BE" w:rsidP="004C27BE">
      <w:pPr>
        <w:numPr>
          <w:ilvl w:val="1"/>
          <w:numId w:val="7"/>
        </w:numPr>
        <w:tabs>
          <w:tab w:val="clear" w:pos="1440"/>
          <w:tab w:val="num" w:pos="540"/>
        </w:tabs>
        <w:spacing w:before="120"/>
        <w:ind w:left="540" w:hanging="540"/>
        <w:jc w:val="both"/>
      </w:pPr>
      <w:r w:rsidRPr="00282AA6">
        <w:t xml:space="preserve">Poskytovateľ sa zaväzuje poskytnúť Prijímateľovi štandardný formulár </w:t>
      </w:r>
      <w:r w:rsidRPr="00282AA6">
        <w:rPr>
          <w:i/>
        </w:rPr>
        <w:t>Žiadosti o zmenu projektu</w:t>
      </w:r>
      <w:r w:rsidRPr="00282AA6">
        <w:rPr>
          <w:bCs/>
        </w:rPr>
        <w:t>.</w:t>
      </w:r>
    </w:p>
    <w:p w:rsidR="004C27BE" w:rsidRPr="00CB226D" w:rsidRDefault="004C27BE" w:rsidP="004C27BE">
      <w:pPr>
        <w:numPr>
          <w:ilvl w:val="1"/>
          <w:numId w:val="7"/>
        </w:numPr>
        <w:tabs>
          <w:tab w:val="clear" w:pos="1440"/>
          <w:tab w:val="num" w:pos="540"/>
        </w:tabs>
        <w:spacing w:before="120"/>
        <w:ind w:left="540" w:hanging="540"/>
        <w:jc w:val="both"/>
      </w:pPr>
      <w:r w:rsidRPr="00282AA6">
        <w:t xml:space="preserve">Prijímateľ je povinný podať </w:t>
      </w:r>
      <w:r w:rsidRPr="00282AA6">
        <w:rPr>
          <w:i/>
        </w:rPr>
        <w:t>Žiadosť o zmenu projektu</w:t>
      </w:r>
      <w:r w:rsidRPr="00282AA6">
        <w:t xml:space="preserve"> najneskôr 30 dní pred uplynutím termínu </w:t>
      </w:r>
      <w:r w:rsidRPr="00282AA6">
        <w:rPr>
          <w:bCs/>
        </w:rPr>
        <w:t xml:space="preserve">ukončenia realizácie aktivít Projektu uvedenom </w:t>
      </w:r>
      <w:r>
        <w:rPr>
          <w:bCs/>
        </w:rPr>
        <w:t>v rozhodnutí o schválení ŽoNFP.</w:t>
      </w:r>
    </w:p>
    <w:p w:rsidR="00CB226D" w:rsidRPr="00491EC2" w:rsidRDefault="00CB226D" w:rsidP="00CB226D">
      <w:pPr>
        <w:numPr>
          <w:ilvl w:val="1"/>
          <w:numId w:val="7"/>
        </w:numPr>
        <w:tabs>
          <w:tab w:val="clear" w:pos="1440"/>
          <w:tab w:val="num" w:pos="540"/>
        </w:tabs>
        <w:spacing w:before="120"/>
        <w:ind w:left="540" w:hanging="540"/>
        <w:jc w:val="both"/>
      </w:pPr>
      <w:r w:rsidRPr="00491EC2">
        <w:t>Zmena projektu nesmie mať za následok zvýšenie výdavkov určených na riadenie projektu a na publicitu a informovanosť.</w:t>
      </w:r>
    </w:p>
    <w:p w:rsidR="00CB226D" w:rsidRPr="00CB226D" w:rsidRDefault="00CB226D" w:rsidP="00CB226D">
      <w:pPr>
        <w:spacing w:before="120"/>
        <w:ind w:left="540"/>
        <w:jc w:val="both"/>
      </w:pP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Článok 7</w:t>
      </w:r>
      <w:r w:rsidRPr="00D271F3">
        <w:rPr>
          <w:rFonts w:ascii="Times New Roman" w:hAnsi="Times New Roman" w:cs="Times New Roman"/>
          <w:sz w:val="24"/>
          <w:szCs w:val="24"/>
        </w:rPr>
        <w:tab/>
        <w:t>UKONČENIE PROJEKTU</w:t>
      </w:r>
    </w:p>
    <w:p w:rsidR="00CB2029" w:rsidRPr="00D271F3" w:rsidRDefault="00CB2029" w:rsidP="00CB2029">
      <w:pPr>
        <w:numPr>
          <w:ilvl w:val="0"/>
          <w:numId w:val="11"/>
        </w:numPr>
        <w:spacing w:before="120"/>
        <w:jc w:val="both"/>
        <w:rPr>
          <w:b/>
          <w:bCs/>
        </w:rPr>
      </w:pPr>
      <w:r w:rsidRPr="00D271F3">
        <w:rPr>
          <w:b/>
          <w:bCs/>
        </w:rPr>
        <w:t>Riadne ukončenie Projektu</w:t>
      </w:r>
    </w:p>
    <w:p w:rsidR="00CB2029" w:rsidRPr="00D271F3" w:rsidRDefault="00CB2029" w:rsidP="00CB2029">
      <w:pPr>
        <w:numPr>
          <w:ilvl w:val="1"/>
          <w:numId w:val="10"/>
        </w:numPr>
        <w:tabs>
          <w:tab w:val="clear" w:pos="360"/>
          <w:tab w:val="num" w:pos="1080"/>
        </w:tabs>
        <w:spacing w:before="120"/>
        <w:ind w:left="1080" w:hanging="540"/>
        <w:jc w:val="both"/>
        <w:rPr>
          <w:bCs/>
        </w:rPr>
      </w:pPr>
      <w:r w:rsidRPr="00D271F3">
        <w:rPr>
          <w:bCs/>
        </w:rPr>
        <w:t xml:space="preserve">Riadne ukončenie Projektu nastane splnením záväzkov Poskytovateľa a Prijímateľa a súčasne </w:t>
      </w:r>
      <w:r w:rsidRPr="00D271F3">
        <w:t xml:space="preserve">uhradením Žiadosti o platbu (záverečnej) zo strany platobnej jednotky s výnimkou článku 8 odsek 8 VP, článku </w:t>
      </w:r>
      <w:smartTag w:uri="urn:schemas-microsoft-com:office:smarttags" w:element="metricconverter">
        <w:smartTagPr>
          <w:attr w:name="ProductID" w:val="10 a"/>
        </w:smartTagPr>
        <w:r w:rsidRPr="00D271F3">
          <w:t>10 a</w:t>
        </w:r>
      </w:smartTag>
      <w:r w:rsidRPr="00D271F3">
        <w:t xml:space="preserve"> článku 15 VP, ktorých platnosť a účinnosť končí 31.08.2020. Uvedená doba sa predĺži v prípade, ak nastanú skutočnosti uvedené v článku 90 </w:t>
      </w:r>
      <w:r w:rsidRPr="00D271F3">
        <w:rPr>
          <w:bCs/>
        </w:rPr>
        <w:t>Nariadenia Rady (ES) č. 1083/2006</w:t>
      </w:r>
      <w:r w:rsidRPr="00D271F3">
        <w:t xml:space="preserve"> o čas trvania týchto skutočností.</w:t>
      </w:r>
    </w:p>
    <w:p w:rsidR="00CB2029" w:rsidRPr="00D271F3" w:rsidRDefault="00CB2029" w:rsidP="00CB2029">
      <w:pPr>
        <w:numPr>
          <w:ilvl w:val="0"/>
          <w:numId w:val="11"/>
        </w:numPr>
        <w:spacing w:before="120"/>
        <w:jc w:val="both"/>
        <w:rPr>
          <w:b/>
          <w:bCs/>
        </w:rPr>
      </w:pPr>
      <w:r w:rsidRPr="00D271F3">
        <w:rPr>
          <w:b/>
          <w:bCs/>
        </w:rPr>
        <w:t>Mimoriadne ukončenie Projektu</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 xml:space="preserve">Mimoriadne ukončenie Projektu nastáva zrušením Rozhodnutia. Ak dôjde k zrušeniu tohto Rozhodnutia je Prijímateľ povinný </w:t>
      </w:r>
      <w:r w:rsidRPr="00D271F3">
        <w:rPr>
          <w:lang w:eastAsia="en-US"/>
        </w:rPr>
        <w:t xml:space="preserve">vrátiť poskytovateľovi NFP vyplatený do času zrušenia Rozhodnutia. </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Projekt môže byť zrušený z podnetu Poskytovateľa alebo Prijímateľa v prípadoch podstatného porušenia povinností vyplývajúcich z Rozhodnutia, nepodstatného porušenia povinností vyplývajúcich z Rozhodnutia a ďalej v prípadoch, ktoré ustanovujú právne predpisy SR a EÚ.</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 xml:space="preserve">Porušenie povinností vyplývajúcich z Rozhodnutia je podstatné, ak strana porušujúca povinnosť vyplývajúcu z Rozhodnutia vedela v čase vydania Rozhodnutia alebo v tomto čase bolo rozumné predvídať s prihliadnutím na účel Rozhodnutia, ktorý vyplynul z jeho obsahu alebo z okolností, za ktorých bolo Rozhodnutie vydané, že druhá strana nebude mať záujem na plnení povinností pri takom porušení povinnosti vyplývajúcej z Rozhodnutia alebo v prípade, ak tak ustanovuje Rozhodnutie. </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Na účely Rozhodnutia sa za podstatné porušenie Rozhodnutia zo strany Prijímateľa považuje najmä:</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 xml:space="preserve">vznik nepredvídaných okolností na strane Prijímateľa, ktoré zásadne zmenia podmienky plnenia povinností vyplývajúcich z Rozhodnutia a Projektu a súčasne nejde o okolnosti vylučujúce zodpovednosť; </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 xml:space="preserve">opakované nárokovanie neoprávnených výdavkov Projektu; </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preukázané porušenie právnych predpisov SR a EÚ v rámci realizácie aktivít Projektu súvisiacich s činnosťou Prijímateľa;</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porušenie záväzkov vyplývajúcich z vecnej alebo časovej realizácie aktivít Projektu a/alebo nesplnenie podmienok a povinností, ktoré Prijímateľovi vyplývajú z Rozhodnutia (najmä nezabezpečenie verejného obstarávania, respektíve obchodnej verejnej súťaže alebo iné závažné porušenie povinností vyplývajúcich z Rozhodnutia);</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zastavenie realizácie aktivít Projektu z dôvodov na strane Prijímateľa a toto zastavenie realizácie aktivít Projektu sa netýka dôvodov uvedených v článku 5 týchto VP;</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 xml:space="preserve">ak sa právoplatným rozsudkom súdu preukáže spáchanie trestného činu v súvislosti s procesom hodnotenia a výberu Projektov, alebo ak bude ako opodstatnená vyhodnotená sťažnosť smerujúca k ovplyvňovaniu hodnotiteľov alebo k zaujatosti, prípadne ak takéto ovplyvňovanie alebo porušovanie skonštatujú aj bez sťažnosti alebo podnetu na to oprávnené kontrolné orgány; </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v prípade porušenia finančnej disciplíny v zmysle § 31 ods. 1 zákona č. 523/2004 Z. z. o rozpočtových pravidlách verejnej správy</w:t>
      </w:r>
      <w:r w:rsidR="004C27BE">
        <w:rPr>
          <w:bCs/>
        </w:rPr>
        <w:t xml:space="preserve">, </w:t>
      </w:r>
      <w:r w:rsidR="004C27BE" w:rsidRPr="00C119BC">
        <w:rPr>
          <w:bCs/>
        </w:rPr>
        <w:t xml:space="preserve">resp. ak sa zistí porušenie pravidiel </w:t>
      </w:r>
      <w:r w:rsidR="00126063" w:rsidRPr="00365D0E">
        <w:rPr>
          <w:bCs/>
        </w:rPr>
        <w:t>a podmienok stanovených v rozhodnutí o schválení ŽoNFP</w:t>
      </w:r>
      <w:r w:rsidR="004C27BE" w:rsidRPr="00C119BC">
        <w:rPr>
          <w:bCs/>
        </w:rPr>
        <w:t>, za ktorých boli prostriedky NFP poskytnuté</w:t>
      </w:r>
      <w:r w:rsidR="004C27BE" w:rsidRPr="009E1A29">
        <w:t>;</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poskytnutie nepravdivých a zavádzajúcich informácií, resp. neposkytovanie informácií v súlade s podmienkami Rozhodnutia zo strany Prijímateľa;</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ak Prijímateľ svojím zavinením nezačne verejné obstarávanie/obchodnú verejnú súťaž na výber Dodávateľov Projektu do 3 mesiacov od nadobudnutia platnosti a účinnosti Rozhodnutia; uvedené neplatí v prípade, ak sa Rozhodnutie vydáva až po začatí, resp. vykonaní verejného obstarávania/obchodnej verejnej súťaže na výber Dodávateľov Projektu;</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porušenie, ktoré je považované za nezrovnalosť v zmysle článku 2 ods. 7 Nariadenia Rady (ES) č. 1083/2006 a Poskytovateľ stanoví, že takáto nezrovnalosť sa považuje za podstatné porušenie Rozhodnutia;</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 xml:space="preserve">vyhlásenie konkurzu alebo reštrukturalizácie na majetok Prijímateľa, resp. zastavenie konkurzného konania pre nedostatok majetku, vstup Prijímateľa do likvidácie alebo začatie exekučného konania voči Prijímateľovi; </w:t>
      </w:r>
    </w:p>
    <w:p w:rsidR="00CB2029" w:rsidRPr="00D271F3" w:rsidRDefault="00CB2029" w:rsidP="00CB2029">
      <w:pPr>
        <w:numPr>
          <w:ilvl w:val="0"/>
          <w:numId w:val="12"/>
        </w:numPr>
        <w:tabs>
          <w:tab w:val="clear" w:pos="900"/>
          <w:tab w:val="num" w:pos="1440"/>
        </w:tabs>
        <w:spacing w:before="120"/>
        <w:ind w:left="1440"/>
        <w:jc w:val="both"/>
        <w:rPr>
          <w:bCs/>
        </w:rPr>
      </w:pPr>
      <w:r w:rsidRPr="00D271F3">
        <w:rPr>
          <w:bCs/>
        </w:rPr>
        <w:t xml:space="preserve">ak dôjde k porušeniu článku 1 odsek 3, </w:t>
      </w:r>
      <w:r w:rsidR="004C27BE" w:rsidRPr="00DB3307">
        <w:t>článku 3</w:t>
      </w:r>
      <w:r w:rsidR="004C27BE" w:rsidRPr="009E1A29">
        <w:t xml:space="preserve"> odsek 7</w:t>
      </w:r>
      <w:r w:rsidR="004C27BE">
        <w:t xml:space="preserve">, </w:t>
      </w:r>
      <w:r w:rsidRPr="00D271F3">
        <w:rPr>
          <w:bCs/>
        </w:rPr>
        <w:t>článku 8 odsek 1, článku 10 odsek 2,</w:t>
      </w:r>
      <w:r w:rsidR="004C27BE" w:rsidRPr="004C27BE">
        <w:rPr>
          <w:bCs/>
        </w:rPr>
        <w:t xml:space="preserve"> </w:t>
      </w:r>
      <w:r w:rsidR="004C27BE">
        <w:rPr>
          <w:bCs/>
        </w:rPr>
        <w:t>3 a 7</w:t>
      </w:r>
      <w:r w:rsidRPr="00D271F3">
        <w:rPr>
          <w:bCs/>
        </w:rPr>
        <w:t xml:space="preserve"> týchto VP. </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 xml:space="preserve">Podstatným porušením Rozhodnutia je aj vykonanie takého úkonu zo strany Prijímateľa, na ktorý je potrebný predchádzajúci písomný súhlas Poskytovateľa v prípade, ak súhlas nebol udelený alebo ak došlo k vykonaniu takého úkonu zo strany Prijímateľa bez žiadosti o takýto súhlas. </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 xml:space="preserve">Porušenie ďalších povinností vyplývajúcich z Rozhodnutia alebo z právnych predpisov SR a EÚ okrem prípadov, ktoré sa podľa Rozhodnutia považujú za podstatné porušenia, sú nepodstatným porušením Rozhodnutia. </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 xml:space="preserve">V prípade podstatného porušenia Rozhodnutia je druhá strana oprávnená zrušiť Projekt okamžite, len čo sa o tomto porušení dozvedela. V prípade nepodstatného porušenia Rozhodnutia je druhá strana oprávnená zrušiť Projekt, ak strana, ktorá je </w:t>
      </w:r>
      <w:r w:rsidRPr="00D271F3">
        <w:rPr>
          <w:bCs/>
        </w:rPr>
        <w:br/>
        <w:t>v omeškaní, nesplní svoju povinnosť ani v dodatočnej primeranej lehote, ktorá jej na to bola poskytnutá. Aj v prípade podstatného porušenia Rozhodnutia je druhá strana oprávnená postupovať ako pri nepodstatnom porušení Rozhodnutia. V tomto prípade sa takéto porušenie Rozhodnutia bude považovať za nepodstatné porušenie Rozhodnutia.</w:t>
      </w:r>
      <w:r w:rsidR="004C27BE" w:rsidRPr="004C27BE">
        <w:rPr>
          <w:bCs/>
        </w:rPr>
        <w:t xml:space="preserve"> </w:t>
      </w:r>
      <w:r w:rsidR="004C27BE" w:rsidRPr="00282AA6">
        <w:rPr>
          <w:bCs/>
        </w:rPr>
        <w:t xml:space="preserve">Právo na </w:t>
      </w:r>
      <w:r w:rsidR="004C27BE">
        <w:rPr>
          <w:bCs/>
        </w:rPr>
        <w:t xml:space="preserve">zrušenie Projektu </w:t>
      </w:r>
      <w:r w:rsidR="004C27BE" w:rsidRPr="00282AA6">
        <w:rPr>
          <w:bCs/>
        </w:rPr>
        <w:t xml:space="preserve">vzniká až márnym uplynutím primeranej dodatočnej lehoty na plnenie. V prípade, že strana, ktorá je v omeškaní, vyhlási, že svoj záväzok nesplní, môže druhá strana </w:t>
      </w:r>
      <w:r w:rsidR="004C27BE">
        <w:rPr>
          <w:bCs/>
        </w:rPr>
        <w:t xml:space="preserve">zrušiť projekt </w:t>
      </w:r>
      <w:r w:rsidR="004C27BE" w:rsidRPr="00282AA6">
        <w:rPr>
          <w:bCs/>
        </w:rPr>
        <w:t>bez poskytnutia dodatočnej primeranej lehoty na plnenie alebo pred jej uplynutím.</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Zrušenie Projektu je účinné dňom doručenia písomného oznámenia o zrušení Projektu druhej strane.</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Ak splneniu povinnosti Poskytovateľa alebo Prijímateľa bráni okolnosť vylučujúca zodpovednosť, je druhá strana oprávnená zrušiť Projekt len vtedy, ak od vzniku okolnosti uplynul aspoň jeden rok. V prípade objektívnej nemožnosti plnenia (nezvratný zánik predmetu Rozhodnutia a pod.) sa ustanovenie predchádzajúcej vety neuplatní a Poskytovateľ alebo Prijímateľ sú oprávnený zrušiť Projekt okamžite.</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V prípade zrušenia Projektu zostávajú zachované tie práva a povinnosti Poskytovateľa vyplývajúce z Rozhodnutia, ktoré podľa svojej povahy majú platiť aj po ukončení Projektu, a to najmä právo a povinnosť požadovať vrátenie poskytnutej čiastky NFP, právo na náhradu škody, ktorá vznikla porušením Rozhodnutia.</w:t>
      </w:r>
    </w:p>
    <w:p w:rsidR="00CB2029" w:rsidRPr="00D271F3" w:rsidRDefault="00CB2029" w:rsidP="00CB2029">
      <w:pPr>
        <w:numPr>
          <w:ilvl w:val="1"/>
          <w:numId w:val="9"/>
        </w:numPr>
        <w:tabs>
          <w:tab w:val="clear" w:pos="360"/>
          <w:tab w:val="num" w:pos="1080"/>
        </w:tabs>
        <w:spacing w:before="120"/>
        <w:ind w:left="1080" w:hanging="540"/>
        <w:jc w:val="both"/>
        <w:rPr>
          <w:bCs/>
        </w:rPr>
      </w:pPr>
      <w:r w:rsidRPr="00D271F3">
        <w:rPr>
          <w:bCs/>
        </w:rPr>
        <w:t>Ak sa Prijímateľ dostane do omeškania s plnením povinnosti vyplývajúcej z tohto Rozhodnutia v dôsledku porušenia, resp. nesplnenia povinnosti zo strany Poskytovateľa, nejde o porušenie povinnosti vyplývajúcej z Rozhodnutia Prijímateľom.</w:t>
      </w:r>
    </w:p>
    <w:p w:rsidR="00CB2029" w:rsidRPr="00D271F3" w:rsidRDefault="00CB2029" w:rsidP="00CB2029">
      <w:pPr>
        <w:spacing w:before="120"/>
        <w:jc w:val="both"/>
        <w:rPr>
          <w:bCs/>
        </w:rPr>
      </w:pP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Článok 8</w:t>
      </w:r>
      <w:r w:rsidRPr="00D271F3">
        <w:rPr>
          <w:rFonts w:ascii="Times New Roman" w:hAnsi="Times New Roman" w:cs="Times New Roman"/>
          <w:sz w:val="24"/>
          <w:szCs w:val="24"/>
        </w:rPr>
        <w:tab/>
        <w:t>VYSPORIADANIE FINANČNÝCH VZŤAHOV</w:t>
      </w:r>
    </w:p>
    <w:p w:rsidR="00CB2029" w:rsidRPr="00D271F3" w:rsidRDefault="00CB2029" w:rsidP="00CB2029">
      <w:pPr>
        <w:numPr>
          <w:ilvl w:val="0"/>
          <w:numId w:val="38"/>
        </w:numPr>
        <w:tabs>
          <w:tab w:val="num" w:pos="900"/>
        </w:tabs>
        <w:spacing w:before="120"/>
        <w:jc w:val="both"/>
        <w:rPr>
          <w:lang w:eastAsia="en-US"/>
        </w:rPr>
      </w:pPr>
      <w:r w:rsidRPr="00D271F3">
        <w:rPr>
          <w:bCs/>
        </w:rPr>
        <w:t>Prijímateľ</w:t>
      </w:r>
      <w:r w:rsidRPr="00D271F3">
        <w:rPr>
          <w:lang w:eastAsia="en-US"/>
        </w:rPr>
        <w:t xml:space="preserve"> je povinný:</w:t>
      </w:r>
    </w:p>
    <w:p w:rsidR="00CB2029" w:rsidRPr="00D271F3" w:rsidRDefault="00CB2029" w:rsidP="00CB2029">
      <w:pPr>
        <w:numPr>
          <w:ilvl w:val="0"/>
          <w:numId w:val="39"/>
        </w:numPr>
        <w:spacing w:before="120"/>
        <w:jc w:val="both"/>
        <w:rPr>
          <w:lang w:eastAsia="en-US"/>
        </w:rPr>
      </w:pPr>
      <w:r w:rsidRPr="00D271F3">
        <w:rPr>
          <w:lang w:eastAsia="en-US"/>
        </w:rPr>
        <w:t>vrátiť NFP alebo jeho ča</w:t>
      </w:r>
      <w:smartTag w:uri="urn:schemas-microsoft-com:office:smarttags" w:element="PersonName">
        <w:r w:rsidRPr="00D271F3">
          <w:rPr>
            <w:lang w:eastAsia="en-US"/>
          </w:rPr>
          <w:t>s</w:t>
        </w:r>
      </w:smartTag>
      <w:r w:rsidRPr="00D271F3">
        <w:rPr>
          <w:lang w:eastAsia="en-US"/>
        </w:rPr>
        <w:t>ť, ak ho nevyčerpal v oprávnenom období pre výdavky podľa tohto Rozhodnutia</w:t>
      </w:r>
      <w:r w:rsidR="00C8615B">
        <w:rPr>
          <w:lang w:eastAsia="en-US"/>
        </w:rPr>
        <w:t xml:space="preserve">, </w:t>
      </w:r>
      <w:r w:rsidR="00C8615B" w:rsidRPr="00C8615B">
        <w:rPr>
          <w:lang w:eastAsia="en-US"/>
        </w:rPr>
        <w:t xml:space="preserve">suma 40 € podľa § 24 ods. 1 zákona č. 528/2008 Z. z. o pomoci a podpore poskytovanej z fondov EÚ sa uplatní na úhrnnú sumu celkového nevyčerpaného NFP alebo jeho časti z poskytnutých zálohových platieb alebo z poskytnutých </w:t>
      </w:r>
      <w:proofErr w:type="spellStart"/>
      <w:r w:rsidR="00C8615B" w:rsidRPr="00C8615B">
        <w:rPr>
          <w:lang w:eastAsia="en-US"/>
        </w:rPr>
        <w:t>predfinancovaní</w:t>
      </w:r>
      <w:proofErr w:type="spellEnd"/>
      <w:r w:rsidR="00C8615B" w:rsidRPr="00C8615B">
        <w:rPr>
          <w:lang w:eastAsia="en-US"/>
        </w:rPr>
        <w:t>.</w:t>
      </w:r>
    </w:p>
    <w:p w:rsidR="00CB2029" w:rsidRPr="00D271F3" w:rsidRDefault="00CB2029" w:rsidP="00CB2029">
      <w:pPr>
        <w:numPr>
          <w:ilvl w:val="0"/>
          <w:numId w:val="39"/>
        </w:numPr>
        <w:spacing w:before="120"/>
        <w:jc w:val="both"/>
        <w:rPr>
          <w:lang w:eastAsia="en-US"/>
        </w:rPr>
      </w:pPr>
      <w:r w:rsidRPr="00D271F3">
        <w:rPr>
          <w:lang w:eastAsia="en-US"/>
        </w:rPr>
        <w:t>vrátiť NFP alebo jeho ča</w:t>
      </w:r>
      <w:smartTag w:uri="urn:schemas-microsoft-com:office:smarttags" w:element="PersonName">
        <w:r w:rsidRPr="00D271F3">
          <w:rPr>
            <w:lang w:eastAsia="en-US"/>
          </w:rPr>
          <w:t>s</w:t>
        </w:r>
      </w:smartTag>
      <w:r w:rsidRPr="00D271F3">
        <w:rPr>
          <w:lang w:eastAsia="en-US"/>
        </w:rPr>
        <w:t>ť v prípade platby po</w:t>
      </w:r>
      <w:smartTag w:uri="urn:schemas-microsoft-com:office:smarttags" w:element="PersonName">
        <w:r w:rsidRPr="00D271F3">
          <w:rPr>
            <w:lang w:eastAsia="en-US"/>
          </w:rPr>
          <w:t>s</w:t>
        </w:r>
      </w:smartTag>
      <w:r w:rsidRPr="00D271F3">
        <w:rPr>
          <w:lang w:eastAsia="en-US"/>
        </w:rPr>
        <w:t>kytnutej omylom,</w:t>
      </w:r>
      <w:r w:rsidR="00C8615B">
        <w:rPr>
          <w:lang w:eastAsia="en-US"/>
        </w:rPr>
        <w:t xml:space="preserve"> </w:t>
      </w:r>
      <w:r w:rsidR="00C8615B" w:rsidRPr="00C8615B">
        <w:rPr>
          <w:lang w:eastAsia="en-US"/>
        </w:rPr>
        <w:t>suma 40 € podľa § 24 ods. 1 zákona č. 528/2008 Z. z. o pomoci a podpore poskytovanej z fondov EÚ sa v tomto prípade neuplatňuje.</w:t>
      </w:r>
    </w:p>
    <w:p w:rsidR="00CB2029" w:rsidRPr="00D271F3" w:rsidRDefault="00CB2029" w:rsidP="00CB2029">
      <w:pPr>
        <w:numPr>
          <w:ilvl w:val="0"/>
          <w:numId w:val="39"/>
        </w:numPr>
        <w:spacing w:before="120"/>
        <w:jc w:val="both"/>
        <w:rPr>
          <w:lang w:eastAsia="en-US"/>
        </w:rPr>
      </w:pPr>
      <w:r w:rsidRPr="00D271F3">
        <w:rPr>
          <w:lang w:eastAsia="en-US"/>
        </w:rPr>
        <w:t>vrátiť NFP alebo jeho ča</w:t>
      </w:r>
      <w:smartTag w:uri="urn:schemas-microsoft-com:office:smarttags" w:element="PersonName">
        <w:r w:rsidRPr="00D271F3">
          <w:rPr>
            <w:lang w:eastAsia="en-US"/>
          </w:rPr>
          <w:t>s</w:t>
        </w:r>
      </w:smartTag>
      <w:r w:rsidRPr="00D271F3">
        <w:rPr>
          <w:lang w:eastAsia="en-US"/>
        </w:rPr>
        <w:t>ť, ak porušil povinno</w:t>
      </w:r>
      <w:smartTag w:uri="urn:schemas-microsoft-com:office:smarttags" w:element="PersonName">
        <w:r w:rsidRPr="00D271F3">
          <w:rPr>
            <w:lang w:eastAsia="en-US"/>
          </w:rPr>
          <w:t>s</w:t>
        </w:r>
      </w:smartTag>
      <w:r w:rsidRPr="00D271F3">
        <w:rPr>
          <w:lang w:eastAsia="en-US"/>
        </w:rPr>
        <w:t>ti uvedené v Rozhodnutí a porušenie povinno</w:t>
      </w:r>
      <w:smartTag w:uri="urn:schemas-microsoft-com:office:smarttags" w:element="PersonName">
        <w:r w:rsidRPr="00D271F3">
          <w:rPr>
            <w:lang w:eastAsia="en-US"/>
          </w:rPr>
          <w:t>s</w:t>
        </w:r>
      </w:smartTag>
      <w:r w:rsidRPr="00D271F3">
        <w:rPr>
          <w:lang w:eastAsia="en-US"/>
        </w:rPr>
        <w:t>ti znamená porušenie finančnej di</w:t>
      </w:r>
      <w:smartTag w:uri="urn:schemas-microsoft-com:office:smarttags" w:element="PersonName">
        <w:r w:rsidRPr="00D271F3">
          <w:rPr>
            <w:lang w:eastAsia="en-US"/>
          </w:rPr>
          <w:t>s</w:t>
        </w:r>
      </w:smartTag>
      <w:r w:rsidRPr="00D271F3">
        <w:rPr>
          <w:lang w:eastAsia="en-US"/>
        </w:rPr>
        <w:t>ciplíny podľa § 31 od</w:t>
      </w:r>
      <w:smartTag w:uri="urn:schemas-microsoft-com:office:smarttags" w:element="PersonName">
        <w:r w:rsidRPr="00D271F3">
          <w:rPr>
            <w:lang w:eastAsia="en-US"/>
          </w:rPr>
          <w:t>s</w:t>
        </w:r>
      </w:smartTag>
      <w:r w:rsidRPr="00D271F3">
        <w:rPr>
          <w:lang w:eastAsia="en-US"/>
        </w:rPr>
        <w:t>. 1pí</w:t>
      </w:r>
      <w:smartTag w:uri="urn:schemas-microsoft-com:office:smarttags" w:element="PersonName">
        <w:r w:rsidRPr="00D271F3">
          <w:rPr>
            <w:lang w:eastAsia="en-US"/>
          </w:rPr>
          <w:t>s</w:t>
        </w:r>
      </w:smartTag>
      <w:r w:rsidRPr="00D271F3">
        <w:rPr>
          <w:lang w:eastAsia="en-US"/>
        </w:rPr>
        <w:t xml:space="preserve">m.a), b), c), zákona č. 523/2004 Z. z. o rozpočtových pravidlách verejnej </w:t>
      </w:r>
      <w:smartTag w:uri="urn:schemas-microsoft-com:office:smarttags" w:element="PersonName">
        <w:r w:rsidRPr="00D271F3">
          <w:rPr>
            <w:lang w:eastAsia="en-US"/>
          </w:rPr>
          <w:t>s</w:t>
        </w:r>
      </w:smartTag>
      <w:r w:rsidRPr="00D271F3">
        <w:rPr>
          <w:lang w:eastAsia="en-US"/>
        </w:rPr>
        <w:t xml:space="preserve">právy, </w:t>
      </w:r>
      <w:r w:rsidR="00C8615B" w:rsidRPr="00C8615B">
        <w:rPr>
          <w:lang w:eastAsia="en-US"/>
        </w:rPr>
        <w:t xml:space="preserve">suma 40 € podľa § 24 ods. 1 zákona č. 528/2008 Z. z. o pomoci a podpore poskytovanej z fondov EÚ sa uplatní na vyplatený NFP alebo jeho časť systémom refundácie alebo na úhrnnú sumu celkového NFP alebo jeho časť nezúčtovaných zálohových platieb alebo </w:t>
      </w:r>
      <w:proofErr w:type="spellStart"/>
      <w:r w:rsidR="00C8615B" w:rsidRPr="00C8615B">
        <w:rPr>
          <w:lang w:eastAsia="en-US"/>
        </w:rPr>
        <w:t>predfinancovaní</w:t>
      </w:r>
      <w:proofErr w:type="spellEnd"/>
      <w:r w:rsidR="00C8615B" w:rsidRPr="00C8615B">
        <w:rPr>
          <w:lang w:eastAsia="en-US"/>
        </w:rPr>
        <w:t>, okrem prípadov porušenia finančnej disciplíny podľa § 31 ods. 1 písmena a) zákona č. 523/2004 Z. z. o rozpočtových pravidlách verejnej správy.</w:t>
      </w:r>
    </w:p>
    <w:p w:rsidR="00CB2029" w:rsidRDefault="00CB2029" w:rsidP="00CB2029">
      <w:pPr>
        <w:numPr>
          <w:ilvl w:val="0"/>
          <w:numId w:val="39"/>
        </w:numPr>
        <w:spacing w:before="120"/>
        <w:jc w:val="both"/>
        <w:rPr>
          <w:lang w:eastAsia="en-US"/>
        </w:rPr>
      </w:pPr>
      <w:r w:rsidRPr="00D271F3">
        <w:rPr>
          <w:lang w:eastAsia="en-US"/>
        </w:rPr>
        <w:t>ak to určí Po</w:t>
      </w:r>
      <w:smartTag w:uri="urn:schemas-microsoft-com:office:smarttags" w:element="PersonName">
        <w:r w:rsidRPr="00D271F3">
          <w:rPr>
            <w:lang w:eastAsia="en-US"/>
          </w:rPr>
          <w:t>s</w:t>
        </w:r>
      </w:smartTag>
      <w:r w:rsidRPr="00D271F3">
        <w:rPr>
          <w:lang w:eastAsia="en-US"/>
        </w:rPr>
        <w:t>kytovateľ, vrátiť NFP alebo jeho ča</w:t>
      </w:r>
      <w:smartTag w:uri="urn:schemas-microsoft-com:office:smarttags" w:element="PersonName">
        <w:r w:rsidRPr="00D271F3">
          <w:rPr>
            <w:lang w:eastAsia="en-US"/>
          </w:rPr>
          <w:t>s</w:t>
        </w:r>
      </w:smartTag>
      <w:r w:rsidRPr="00D271F3">
        <w:rPr>
          <w:lang w:eastAsia="en-US"/>
        </w:rPr>
        <w:t>ť ak Prijímateľ porušil u</w:t>
      </w:r>
      <w:smartTag w:uri="urn:schemas-microsoft-com:office:smarttags" w:element="PersonName">
        <w:r w:rsidRPr="00D271F3">
          <w:rPr>
            <w:lang w:eastAsia="en-US"/>
          </w:rPr>
          <w:t>s</w:t>
        </w:r>
      </w:smartTag>
      <w:r w:rsidRPr="00D271F3">
        <w:rPr>
          <w:lang w:eastAsia="en-US"/>
        </w:rPr>
        <w:t>tanovenia právnych predpi</w:t>
      </w:r>
      <w:smartTag w:uri="urn:schemas-microsoft-com:office:smarttags" w:element="PersonName">
        <w:r w:rsidRPr="00D271F3">
          <w:rPr>
            <w:lang w:eastAsia="en-US"/>
          </w:rPr>
          <w:t>s</w:t>
        </w:r>
      </w:smartTag>
      <w:r w:rsidRPr="00D271F3">
        <w:rPr>
          <w:lang w:eastAsia="en-US"/>
        </w:rPr>
        <w:t>ov SR alebo EÚ, a toto porušenie znamená nezrovnalo</w:t>
      </w:r>
      <w:smartTag w:uri="urn:schemas-microsoft-com:office:smarttags" w:element="PersonName">
        <w:r w:rsidRPr="00D271F3">
          <w:rPr>
            <w:lang w:eastAsia="en-US"/>
          </w:rPr>
          <w:t>s</w:t>
        </w:r>
      </w:smartTag>
      <w:r w:rsidRPr="00D271F3">
        <w:rPr>
          <w:lang w:eastAsia="en-US"/>
        </w:rPr>
        <w:t>ť podľa článku 2 od</w:t>
      </w:r>
      <w:smartTag w:uri="urn:schemas-microsoft-com:office:smarttags" w:element="PersonName">
        <w:r w:rsidRPr="00D271F3">
          <w:rPr>
            <w:lang w:eastAsia="en-US"/>
          </w:rPr>
          <w:t>s</w:t>
        </w:r>
      </w:smartTag>
      <w:r w:rsidRPr="00D271F3">
        <w:rPr>
          <w:lang w:eastAsia="en-US"/>
        </w:rPr>
        <w:t>eku 7 Nariadenia Rady (ES) č. 1083/2006 a nejde o porušenie finančnej di</w:t>
      </w:r>
      <w:smartTag w:uri="urn:schemas-microsoft-com:office:smarttags" w:element="PersonName">
        <w:r w:rsidRPr="00D271F3">
          <w:rPr>
            <w:lang w:eastAsia="en-US"/>
          </w:rPr>
          <w:t>s</w:t>
        </w:r>
      </w:smartTag>
      <w:r w:rsidRPr="00D271F3">
        <w:rPr>
          <w:lang w:eastAsia="en-US"/>
        </w:rPr>
        <w:t>ciplíny podľa od</w:t>
      </w:r>
      <w:smartTag w:uri="urn:schemas-microsoft-com:office:smarttags" w:element="PersonName">
        <w:r w:rsidRPr="00D271F3">
          <w:rPr>
            <w:lang w:eastAsia="en-US"/>
          </w:rPr>
          <w:t>s</w:t>
        </w:r>
      </w:smartTag>
      <w:r w:rsidRPr="00D271F3">
        <w:rPr>
          <w:lang w:eastAsia="en-US"/>
        </w:rPr>
        <w:t>eku 1 pí</w:t>
      </w:r>
      <w:smartTag w:uri="urn:schemas-microsoft-com:office:smarttags" w:element="PersonName">
        <w:r w:rsidRPr="00D271F3">
          <w:rPr>
            <w:lang w:eastAsia="en-US"/>
          </w:rPr>
          <w:t>s</w:t>
        </w:r>
      </w:smartTag>
      <w:r w:rsidRPr="00D271F3">
        <w:rPr>
          <w:lang w:eastAsia="en-US"/>
        </w:rPr>
        <w:t>m. c) tohto článku Rozhodnutia; vzhľadom k </w:t>
      </w:r>
      <w:smartTag w:uri="urn:schemas-microsoft-com:office:smarttags" w:element="PersonName">
        <w:r w:rsidRPr="00D271F3">
          <w:rPr>
            <w:lang w:eastAsia="en-US"/>
          </w:rPr>
          <w:t>s</w:t>
        </w:r>
      </w:smartTag>
      <w:r w:rsidRPr="00D271F3">
        <w:rPr>
          <w:lang w:eastAsia="en-US"/>
        </w:rPr>
        <w:t>kutočno</w:t>
      </w:r>
      <w:smartTag w:uri="urn:schemas-microsoft-com:office:smarttags" w:element="PersonName">
        <w:r w:rsidRPr="00D271F3">
          <w:rPr>
            <w:lang w:eastAsia="en-US"/>
          </w:rPr>
          <w:t>s</w:t>
        </w:r>
      </w:smartTag>
      <w:r w:rsidRPr="00D271F3">
        <w:rPr>
          <w:lang w:eastAsia="en-US"/>
        </w:rPr>
        <w:t xml:space="preserve">ti, že </w:t>
      </w:r>
      <w:smartTag w:uri="urn:schemas-microsoft-com:office:smarttags" w:element="PersonName">
        <w:r w:rsidRPr="00D271F3">
          <w:rPr>
            <w:lang w:eastAsia="en-US"/>
          </w:rPr>
          <w:t>s</w:t>
        </w:r>
      </w:smartTag>
      <w:r w:rsidRPr="00D271F3">
        <w:rPr>
          <w:lang w:eastAsia="en-US"/>
        </w:rPr>
        <w:t>pô</w:t>
      </w:r>
      <w:smartTag w:uri="urn:schemas-microsoft-com:office:smarttags" w:element="PersonName">
        <w:r w:rsidRPr="00D271F3">
          <w:rPr>
            <w:lang w:eastAsia="en-US"/>
          </w:rPr>
          <w:t>s</w:t>
        </w:r>
      </w:smartTag>
      <w:r w:rsidRPr="00D271F3">
        <w:rPr>
          <w:lang w:eastAsia="en-US"/>
        </w:rPr>
        <w:t>obenie nezrovnalo</w:t>
      </w:r>
      <w:smartTag w:uri="urn:schemas-microsoft-com:office:smarttags" w:element="PersonName">
        <w:r w:rsidRPr="00D271F3">
          <w:rPr>
            <w:lang w:eastAsia="en-US"/>
          </w:rPr>
          <w:t>s</w:t>
        </w:r>
      </w:smartTag>
      <w:r w:rsidRPr="00D271F3">
        <w:rPr>
          <w:lang w:eastAsia="en-US"/>
        </w:rPr>
        <w:t xml:space="preserve">ti zo </w:t>
      </w:r>
      <w:smartTag w:uri="urn:schemas-microsoft-com:office:smarttags" w:element="PersonName">
        <w:r w:rsidRPr="00D271F3">
          <w:rPr>
            <w:lang w:eastAsia="en-US"/>
          </w:rPr>
          <w:t>s</w:t>
        </w:r>
      </w:smartTag>
      <w:r w:rsidRPr="00D271F3">
        <w:rPr>
          <w:lang w:eastAsia="en-US"/>
        </w:rPr>
        <w:t xml:space="preserve">trany prijímateľa </w:t>
      </w:r>
      <w:smartTag w:uri="urn:schemas-microsoft-com:office:smarttags" w:element="PersonName">
        <w:r w:rsidRPr="00D271F3">
          <w:rPr>
            <w:lang w:eastAsia="en-US"/>
          </w:rPr>
          <w:t>s</w:t>
        </w:r>
      </w:smartTag>
      <w:r w:rsidRPr="00D271F3">
        <w:rPr>
          <w:lang w:eastAsia="en-US"/>
        </w:rPr>
        <w:t>a považuje za také porušenie podmienok po</w:t>
      </w:r>
      <w:smartTag w:uri="urn:schemas-microsoft-com:office:smarttags" w:element="PersonName">
        <w:r w:rsidRPr="00D271F3">
          <w:rPr>
            <w:lang w:eastAsia="en-US"/>
          </w:rPr>
          <w:t>s</w:t>
        </w:r>
      </w:smartTag>
      <w:r w:rsidRPr="00D271F3">
        <w:rPr>
          <w:lang w:eastAsia="en-US"/>
        </w:rPr>
        <w:t xml:space="preserve">kytnutia NFP, </w:t>
      </w:r>
      <w:smartTag w:uri="urn:schemas-microsoft-com:office:smarttags" w:element="PersonName">
        <w:r w:rsidRPr="00D271F3">
          <w:rPr>
            <w:lang w:eastAsia="en-US"/>
          </w:rPr>
          <w:t>s</w:t>
        </w:r>
      </w:smartTag>
      <w:r w:rsidRPr="00D271F3">
        <w:rPr>
          <w:lang w:eastAsia="en-US"/>
        </w:rPr>
        <w:t xml:space="preserve"> ktorým </w:t>
      </w:r>
      <w:smartTag w:uri="urn:schemas-microsoft-com:office:smarttags" w:element="PersonName">
        <w:r w:rsidRPr="00D271F3">
          <w:rPr>
            <w:lang w:eastAsia="en-US"/>
          </w:rPr>
          <w:t>s</w:t>
        </w:r>
      </w:smartTag>
      <w:r w:rsidRPr="00D271F3">
        <w:rPr>
          <w:lang w:eastAsia="en-US"/>
        </w:rPr>
        <w:t xml:space="preserve">a </w:t>
      </w:r>
      <w:smartTag w:uri="urn:schemas-microsoft-com:office:smarttags" w:element="PersonName">
        <w:r w:rsidRPr="00D271F3">
          <w:rPr>
            <w:lang w:eastAsia="en-US"/>
          </w:rPr>
          <w:t>s</w:t>
        </w:r>
      </w:smartTag>
      <w:r w:rsidRPr="00D271F3">
        <w:rPr>
          <w:lang w:eastAsia="en-US"/>
        </w:rPr>
        <w:t>pája povinno</w:t>
      </w:r>
      <w:smartTag w:uri="urn:schemas-microsoft-com:office:smarttags" w:element="PersonName">
        <w:r w:rsidRPr="00D271F3">
          <w:rPr>
            <w:lang w:eastAsia="en-US"/>
          </w:rPr>
          <w:t>s</w:t>
        </w:r>
      </w:smartTag>
      <w:r w:rsidRPr="00D271F3">
        <w:rPr>
          <w:lang w:eastAsia="en-US"/>
        </w:rPr>
        <w:t>ť vrátenia NFP alebo jeho ča</w:t>
      </w:r>
      <w:smartTag w:uri="urn:schemas-microsoft-com:office:smarttags" w:element="PersonName">
        <w:r w:rsidRPr="00D271F3">
          <w:rPr>
            <w:lang w:eastAsia="en-US"/>
          </w:rPr>
          <w:t>s</w:t>
        </w:r>
      </w:smartTag>
      <w:r w:rsidRPr="00D271F3">
        <w:rPr>
          <w:lang w:eastAsia="en-US"/>
        </w:rPr>
        <w:t>ti, v prípade, ak Prijímateľ takýto NFP alebo jeho ča</w:t>
      </w:r>
      <w:smartTag w:uri="urn:schemas-microsoft-com:office:smarttags" w:element="PersonName">
        <w:r w:rsidRPr="00D271F3">
          <w:rPr>
            <w:lang w:eastAsia="en-US"/>
          </w:rPr>
          <w:t>s</w:t>
        </w:r>
      </w:smartTag>
      <w:r w:rsidRPr="00D271F3">
        <w:rPr>
          <w:lang w:eastAsia="en-US"/>
        </w:rPr>
        <w:t>ť nevráti po</w:t>
      </w:r>
      <w:smartTag w:uri="urn:schemas-microsoft-com:office:smarttags" w:element="PersonName">
        <w:r w:rsidRPr="00D271F3">
          <w:rPr>
            <w:lang w:eastAsia="en-US"/>
          </w:rPr>
          <w:t>s</w:t>
        </w:r>
      </w:smartTag>
      <w:r w:rsidRPr="00D271F3">
        <w:rPr>
          <w:lang w:eastAsia="en-US"/>
        </w:rPr>
        <w:t xml:space="preserve">tupom </w:t>
      </w:r>
      <w:smartTag w:uri="urn:schemas-microsoft-com:office:smarttags" w:element="PersonName">
        <w:r w:rsidRPr="00D271F3">
          <w:rPr>
            <w:lang w:eastAsia="en-US"/>
          </w:rPr>
          <w:t>s</w:t>
        </w:r>
      </w:smartTag>
      <w:r w:rsidRPr="00D271F3">
        <w:rPr>
          <w:lang w:eastAsia="en-US"/>
        </w:rPr>
        <w:t>tanoveným v od</w:t>
      </w:r>
      <w:smartTag w:uri="urn:schemas-microsoft-com:office:smarttags" w:element="PersonName">
        <w:r w:rsidRPr="00D271F3">
          <w:rPr>
            <w:lang w:eastAsia="en-US"/>
          </w:rPr>
          <w:t>s</w:t>
        </w:r>
      </w:smartTag>
      <w:r w:rsidRPr="00D271F3">
        <w:rPr>
          <w:lang w:eastAsia="en-US"/>
        </w:rPr>
        <w:t xml:space="preserve">ekoch 4 až 11 tohto článku Rozhodnutia, bude </w:t>
      </w:r>
      <w:smartTag w:uri="urn:schemas-microsoft-com:office:smarttags" w:element="PersonName">
        <w:r w:rsidRPr="00D271F3">
          <w:rPr>
            <w:lang w:eastAsia="en-US"/>
          </w:rPr>
          <w:t>s</w:t>
        </w:r>
      </w:smartTag>
      <w:r w:rsidRPr="00D271F3">
        <w:rPr>
          <w:lang w:eastAsia="en-US"/>
        </w:rPr>
        <w:t>a na toto porušenie podmienok Rozhodnutia aplikovať u</w:t>
      </w:r>
      <w:smartTag w:uri="urn:schemas-microsoft-com:office:smarttags" w:element="PersonName">
        <w:r w:rsidRPr="00D271F3">
          <w:rPr>
            <w:lang w:eastAsia="en-US"/>
          </w:rPr>
          <w:t>s</w:t>
        </w:r>
      </w:smartTag>
      <w:r w:rsidRPr="00D271F3">
        <w:rPr>
          <w:lang w:eastAsia="en-US"/>
        </w:rPr>
        <w:t>tanovenie druhej vety § 31 od</w:t>
      </w:r>
      <w:smartTag w:uri="urn:schemas-microsoft-com:office:smarttags" w:element="PersonName">
        <w:r w:rsidRPr="00D271F3">
          <w:rPr>
            <w:lang w:eastAsia="en-US"/>
          </w:rPr>
          <w:t>s</w:t>
        </w:r>
      </w:smartTag>
      <w:r w:rsidRPr="00D271F3">
        <w:rPr>
          <w:lang w:eastAsia="en-US"/>
        </w:rPr>
        <w:t xml:space="preserve">. 7 zákona č. 523/2004 Z. z. o rozpočtových pravidlách verejnej </w:t>
      </w:r>
      <w:smartTag w:uri="urn:schemas-microsoft-com:office:smarttags" w:element="PersonName">
        <w:r w:rsidRPr="00D271F3">
          <w:rPr>
            <w:lang w:eastAsia="en-US"/>
          </w:rPr>
          <w:t>s</w:t>
        </w:r>
      </w:smartTag>
      <w:r w:rsidRPr="00D271F3">
        <w:rPr>
          <w:lang w:eastAsia="en-US"/>
        </w:rPr>
        <w:t>právy,</w:t>
      </w:r>
      <w:r w:rsidR="00C8615B">
        <w:rPr>
          <w:lang w:eastAsia="en-US"/>
        </w:rPr>
        <w:t xml:space="preserve"> </w:t>
      </w:r>
      <w:r w:rsidR="00C8615B" w:rsidRPr="00C8615B">
        <w:rPr>
          <w:lang w:eastAsia="en-US"/>
        </w:rPr>
        <w:t>suma 40 € podľa § 24 ods. 1 zákona č. 528/2008 Z. z. o pomoci a podpore poskytovanej z fondov EÚ sa uplatní na úhrnnú sumu nezrovnalosti.</w:t>
      </w:r>
    </w:p>
    <w:p w:rsidR="00CB226D" w:rsidRPr="00491EC2" w:rsidRDefault="00CB226D" w:rsidP="00CB226D">
      <w:pPr>
        <w:numPr>
          <w:ilvl w:val="0"/>
          <w:numId w:val="39"/>
        </w:numPr>
        <w:spacing w:before="120"/>
        <w:jc w:val="both"/>
        <w:rPr>
          <w:lang w:eastAsia="en-US"/>
        </w:rPr>
      </w:pPr>
      <w:r w:rsidRPr="00491EC2">
        <w:rPr>
          <w:lang w:eastAsia="en-US"/>
        </w:rPr>
        <w:t>vrátiť NFP alebo jeho časť, ak</w:t>
      </w:r>
      <w:r w:rsidRPr="00491EC2">
        <w:rPr>
          <w:sz w:val="20"/>
          <w:szCs w:val="20"/>
        </w:rPr>
        <w:t xml:space="preserve"> </w:t>
      </w:r>
      <w:r w:rsidRPr="00491EC2">
        <w:rPr>
          <w:lang w:eastAsia="en-US"/>
        </w:rPr>
        <w:t xml:space="preserve">Prijímateľ </w:t>
      </w:r>
      <w:r w:rsidRPr="00491EC2">
        <w:t>porušil pravidlá a postupy verejného obstarávania</w:t>
      </w:r>
      <w:r w:rsidRPr="00491EC2">
        <w:rPr>
          <w:sz w:val="20"/>
          <w:szCs w:val="20"/>
        </w:rPr>
        <w:t>;</w:t>
      </w:r>
      <w:r w:rsidRPr="00491EC2">
        <w:rPr>
          <w:lang w:eastAsia="en-US"/>
        </w:rPr>
        <w:t xml:space="preserve"> suma 40 € podľa § 24 ods. 1 zákona č. 528/2008 Z. z. o pomoci a podpore poskytovanej z fondov EÚ sa uplatní na poskytnutý NFP alebo jeho časť na predmet zákazky</w:t>
      </w:r>
      <w:r w:rsidRPr="00491EC2">
        <w:rPr>
          <w:sz w:val="20"/>
          <w:szCs w:val="20"/>
        </w:rPr>
        <w:t xml:space="preserve"> </w:t>
      </w:r>
    </w:p>
    <w:p w:rsidR="00CB2029" w:rsidRPr="00D271F3" w:rsidRDefault="00CB2029" w:rsidP="00CB2029">
      <w:pPr>
        <w:numPr>
          <w:ilvl w:val="0"/>
          <w:numId w:val="39"/>
        </w:numPr>
        <w:spacing w:before="120"/>
        <w:jc w:val="both"/>
        <w:rPr>
          <w:lang w:eastAsia="en-US"/>
        </w:rPr>
      </w:pPr>
      <w:r w:rsidRPr="00D271F3">
        <w:rPr>
          <w:lang w:eastAsia="en-US"/>
        </w:rPr>
        <w:t>vrátiť NFP alebo jeho ča</w:t>
      </w:r>
      <w:smartTag w:uri="urn:schemas-microsoft-com:office:smarttags" w:element="PersonName">
        <w:r w:rsidRPr="00D271F3">
          <w:rPr>
            <w:lang w:eastAsia="en-US"/>
          </w:rPr>
          <w:t>s</w:t>
        </w:r>
      </w:smartTag>
      <w:r w:rsidRPr="00D271F3">
        <w:rPr>
          <w:lang w:eastAsia="en-US"/>
        </w:rPr>
        <w:t>ť, ak porušil zákaz nelegálneho zame</w:t>
      </w:r>
      <w:smartTag w:uri="urn:schemas-microsoft-com:office:smarttags" w:element="PersonName">
        <w:r w:rsidRPr="00D271F3">
          <w:rPr>
            <w:lang w:eastAsia="en-US"/>
          </w:rPr>
          <w:t>s</w:t>
        </w:r>
      </w:smartTag>
      <w:r w:rsidRPr="00D271F3">
        <w:rPr>
          <w:lang w:eastAsia="en-US"/>
        </w:rPr>
        <w:t>tnávania cudzinca podľa § 24 od</w:t>
      </w:r>
      <w:smartTag w:uri="urn:schemas-microsoft-com:office:smarttags" w:element="PersonName">
        <w:r w:rsidRPr="00D271F3">
          <w:rPr>
            <w:lang w:eastAsia="en-US"/>
          </w:rPr>
          <w:t>s</w:t>
        </w:r>
      </w:smartTag>
      <w:r w:rsidRPr="00D271F3">
        <w:rPr>
          <w:lang w:eastAsia="en-US"/>
        </w:rPr>
        <w:t>. 2 zákona č. 528/2008 Z. z. o pomoci a podpore,</w:t>
      </w:r>
      <w:r w:rsidR="00C8615B">
        <w:rPr>
          <w:lang w:eastAsia="en-US"/>
        </w:rPr>
        <w:t xml:space="preserve"> </w:t>
      </w:r>
      <w:r w:rsidR="00C8615B" w:rsidRPr="00C8615B">
        <w:rPr>
          <w:lang w:eastAsia="en-US"/>
        </w:rPr>
        <w:t>suma 40 € podľa § 24 ods. 1 zákona č. 528/2008 Z. z. o pomoci a podpore poskytovanej z fondov EÚ sa uplatní na poskytnutý NFP alebo jeho časť na predmet zákazky.</w:t>
      </w:r>
    </w:p>
    <w:p w:rsidR="00CB2029" w:rsidRPr="00D271F3" w:rsidRDefault="00CB2029" w:rsidP="00CB2029">
      <w:pPr>
        <w:numPr>
          <w:ilvl w:val="0"/>
          <w:numId w:val="39"/>
        </w:numPr>
        <w:spacing w:before="120"/>
        <w:jc w:val="both"/>
        <w:rPr>
          <w:lang w:eastAsia="en-US"/>
        </w:rPr>
      </w:pPr>
      <w:r w:rsidRPr="00D271F3">
        <w:rPr>
          <w:lang w:eastAsia="en-US"/>
        </w:rPr>
        <w:t>ak to určí Po</w:t>
      </w:r>
      <w:smartTag w:uri="urn:schemas-microsoft-com:office:smarttags" w:element="PersonName">
        <w:r w:rsidRPr="00D271F3">
          <w:rPr>
            <w:lang w:eastAsia="en-US"/>
          </w:rPr>
          <w:t>s</w:t>
        </w:r>
      </w:smartTag>
      <w:r w:rsidRPr="00D271F3">
        <w:rPr>
          <w:lang w:eastAsia="en-US"/>
        </w:rPr>
        <w:t>kytovateľ, vrátiť NFP alebo jeho ča</w:t>
      </w:r>
      <w:smartTag w:uri="urn:schemas-microsoft-com:office:smarttags" w:element="PersonName">
        <w:r w:rsidRPr="00D271F3">
          <w:rPr>
            <w:lang w:eastAsia="en-US"/>
          </w:rPr>
          <w:t>s</w:t>
        </w:r>
      </w:smartTag>
      <w:r w:rsidRPr="00D271F3">
        <w:rPr>
          <w:lang w:eastAsia="en-US"/>
        </w:rPr>
        <w:t xml:space="preserve">ť v prípade, </w:t>
      </w:r>
      <w:r w:rsidRPr="00D271F3">
        <w:rPr>
          <w:bCs/>
        </w:rPr>
        <w:t xml:space="preserve">ak </w:t>
      </w:r>
      <w:smartTag w:uri="urn:schemas-microsoft-com:office:smarttags" w:element="PersonName">
        <w:r w:rsidRPr="00D271F3">
          <w:rPr>
            <w:bCs/>
          </w:rPr>
          <w:t>s</w:t>
        </w:r>
      </w:smartTag>
      <w:r w:rsidRPr="00D271F3">
        <w:rPr>
          <w:bCs/>
        </w:rPr>
        <w:t>a do</w:t>
      </w:r>
      <w:smartTag w:uri="urn:schemas-microsoft-com:office:smarttags" w:element="PersonName">
        <w:r w:rsidRPr="00D271F3">
          <w:rPr>
            <w:bCs/>
          </w:rPr>
          <w:t>s</w:t>
        </w:r>
      </w:smartTag>
      <w:r w:rsidRPr="00D271F3">
        <w:rPr>
          <w:bCs/>
        </w:rPr>
        <w:t>iahnutá hodnota merateľných ukazovateľov vý</w:t>
      </w:r>
      <w:smartTag w:uri="urn:schemas-microsoft-com:office:smarttags" w:element="PersonName">
        <w:r w:rsidRPr="00D271F3">
          <w:rPr>
            <w:bCs/>
          </w:rPr>
          <w:t>s</w:t>
        </w:r>
      </w:smartTag>
      <w:r w:rsidRPr="00D271F3">
        <w:rPr>
          <w:bCs/>
        </w:rPr>
        <w:t>ledku Projektu znížila o viac ako 5% oproti pôvodne dohodnutej hodnote merateľných ukazovateľov vý</w:t>
      </w:r>
      <w:smartTag w:uri="urn:schemas-microsoft-com:office:smarttags" w:element="PersonName">
        <w:r w:rsidRPr="00D271F3">
          <w:rPr>
            <w:bCs/>
          </w:rPr>
          <w:t>s</w:t>
        </w:r>
      </w:smartTag>
      <w:r w:rsidRPr="00D271F3">
        <w:rPr>
          <w:bCs/>
        </w:rPr>
        <w:t>ledku Projektu</w:t>
      </w:r>
      <w:r w:rsidR="00F118D9">
        <w:rPr>
          <w:bCs/>
        </w:rPr>
        <w:t xml:space="preserve"> v zmysle Prílohy č.2 Rozhodnutia</w:t>
      </w:r>
      <w:r w:rsidRPr="00D271F3">
        <w:rPr>
          <w:bCs/>
        </w:rPr>
        <w:t xml:space="preserve">, </w:t>
      </w:r>
      <w:r w:rsidR="00C8615B" w:rsidRPr="00C8615B">
        <w:rPr>
          <w:bCs/>
        </w:rPr>
        <w:t>suma 40 € podľa § 24 ods. 1 zákona č. 528/2008 Z. z. o pomoci a podpore poskytovanej z fondov EÚ sa uplatní na poskytnutý NFP alebo jeho časť,</w:t>
      </w:r>
    </w:p>
    <w:p w:rsidR="00CB2029" w:rsidRPr="00D271F3" w:rsidRDefault="00CB2029" w:rsidP="00CB2029">
      <w:pPr>
        <w:numPr>
          <w:ilvl w:val="0"/>
          <w:numId w:val="39"/>
        </w:numPr>
        <w:spacing w:before="120"/>
        <w:jc w:val="both"/>
        <w:rPr>
          <w:lang w:eastAsia="en-US"/>
        </w:rPr>
      </w:pPr>
      <w:r w:rsidRPr="00D271F3">
        <w:rPr>
          <w:lang w:eastAsia="en-US"/>
        </w:rPr>
        <w:t>vrátiť NFP alebo jeho časť v iných prípadoch, ak to ustanovuje toto Rozhodnutie,</w:t>
      </w:r>
      <w:r w:rsidR="00C8615B" w:rsidRPr="00C8615B">
        <w:t xml:space="preserve"> </w:t>
      </w:r>
      <w:r w:rsidR="00C8615B" w:rsidRPr="00C8615B">
        <w:rPr>
          <w:lang w:eastAsia="en-US"/>
        </w:rPr>
        <w:t>suma 40 € podľa § 24 ods. 1 zákona č. 528/2008 Z. z. o pomoci a podpore poskytovanej z fondov EÚ sa uplatní na poskytnutý NFP alebo jeho časť,</w:t>
      </w:r>
    </w:p>
    <w:p w:rsidR="00CB2029" w:rsidRPr="00D271F3" w:rsidRDefault="00CB2029" w:rsidP="00CB2029">
      <w:pPr>
        <w:numPr>
          <w:ilvl w:val="0"/>
          <w:numId w:val="39"/>
        </w:numPr>
        <w:spacing w:before="120"/>
        <w:jc w:val="both"/>
        <w:rPr>
          <w:lang w:eastAsia="en-US"/>
        </w:rPr>
      </w:pPr>
      <w:r w:rsidRPr="00D271F3">
        <w:rPr>
          <w:lang w:eastAsia="en-US"/>
        </w:rPr>
        <w:t>vrátiť príjem z Projektu v prípade, ak poča</w:t>
      </w:r>
      <w:smartTag w:uri="urn:schemas-microsoft-com:office:smarttags" w:element="PersonName">
        <w:r w:rsidRPr="00D271F3">
          <w:rPr>
            <w:lang w:eastAsia="en-US"/>
          </w:rPr>
          <w:t>s</w:t>
        </w:r>
      </w:smartTag>
      <w:r w:rsidRPr="00D271F3">
        <w:rPr>
          <w:lang w:eastAsia="en-US"/>
        </w:rPr>
        <w:t xml:space="preserve"> realizácie aktivít Projektu alebo v období uvedenom v článku 1 od</w:t>
      </w:r>
      <w:smartTag w:uri="urn:schemas-microsoft-com:office:smarttags" w:element="PersonName">
        <w:r w:rsidRPr="00D271F3">
          <w:rPr>
            <w:lang w:eastAsia="en-US"/>
          </w:rPr>
          <w:t>s</w:t>
        </w:r>
      </w:smartTag>
      <w:r w:rsidRPr="00D271F3">
        <w:rPr>
          <w:lang w:eastAsia="en-US"/>
        </w:rPr>
        <w:t xml:space="preserve">. 3 VP od ukončenia realizácie aktivít Projektu došlo k vytvoreniu príjmu podľa článku 55 Nariadenia Rady (ES) č. 1083/2006, </w:t>
      </w:r>
      <w:r w:rsidR="00C8615B" w:rsidRPr="00063209">
        <w:rPr>
          <w:lang w:eastAsia="en-US"/>
        </w:rPr>
        <w:t xml:space="preserve">suma 40 € podľa § 24 ods. 1 zákona č. 528/2008 Z. z. o pomoci a podpore poskytovanej z fondov EÚ sa v tomto prípade neuplatňuje. </w:t>
      </w:r>
      <w:r w:rsidRPr="00D271F3">
        <w:rPr>
          <w:lang w:eastAsia="en-US"/>
        </w:rPr>
        <w:t xml:space="preserve"> </w:t>
      </w:r>
    </w:p>
    <w:p w:rsidR="00CB2029" w:rsidRPr="00D271F3" w:rsidRDefault="00CB2029" w:rsidP="00CB2029">
      <w:pPr>
        <w:numPr>
          <w:ilvl w:val="0"/>
          <w:numId w:val="39"/>
        </w:numPr>
        <w:spacing w:before="120"/>
        <w:jc w:val="both"/>
        <w:rPr>
          <w:lang w:eastAsia="en-US"/>
        </w:rPr>
      </w:pPr>
      <w:r w:rsidRPr="00D271F3">
        <w:rPr>
          <w:lang w:eastAsia="en-US"/>
        </w:rPr>
        <w:t>odvie</w:t>
      </w:r>
      <w:smartTag w:uri="urn:schemas-microsoft-com:office:smarttags" w:element="PersonName">
        <w:r w:rsidRPr="00D271F3">
          <w:rPr>
            <w:lang w:eastAsia="en-US"/>
          </w:rPr>
          <w:t>s</w:t>
        </w:r>
      </w:smartTag>
      <w:r w:rsidRPr="00D271F3">
        <w:rPr>
          <w:lang w:eastAsia="en-US"/>
        </w:rPr>
        <w:t>ť výno</w:t>
      </w:r>
      <w:smartTag w:uri="urn:schemas-microsoft-com:office:smarttags" w:element="PersonName">
        <w:r w:rsidRPr="00D271F3">
          <w:rPr>
            <w:lang w:eastAsia="en-US"/>
          </w:rPr>
          <w:t>s</w:t>
        </w:r>
      </w:smartTag>
      <w:r w:rsidRPr="00D271F3">
        <w:rPr>
          <w:lang w:eastAsia="en-US"/>
        </w:rPr>
        <w:t xml:space="preserve"> z pro</w:t>
      </w:r>
      <w:smartTag w:uri="urn:schemas-microsoft-com:office:smarttags" w:element="PersonName">
        <w:r w:rsidRPr="00D271F3">
          <w:rPr>
            <w:lang w:eastAsia="en-US"/>
          </w:rPr>
          <w:t>s</w:t>
        </w:r>
      </w:smartTag>
      <w:r w:rsidRPr="00D271F3">
        <w:rPr>
          <w:lang w:eastAsia="en-US"/>
        </w:rPr>
        <w:t>triedkov NFP podľa § 7 od</w:t>
      </w:r>
      <w:smartTag w:uri="urn:schemas-microsoft-com:office:smarttags" w:element="PersonName">
        <w:r w:rsidRPr="00D271F3">
          <w:rPr>
            <w:lang w:eastAsia="en-US"/>
          </w:rPr>
          <w:t>s</w:t>
        </w:r>
      </w:smartTag>
      <w:r w:rsidRPr="00D271F3">
        <w:rPr>
          <w:lang w:eastAsia="en-US"/>
        </w:rPr>
        <w:t>. 1 pí</w:t>
      </w:r>
      <w:smartTag w:uri="urn:schemas-microsoft-com:office:smarttags" w:element="PersonName">
        <w:r w:rsidRPr="00D271F3">
          <w:rPr>
            <w:lang w:eastAsia="en-US"/>
          </w:rPr>
          <w:t>s</w:t>
        </w:r>
      </w:smartTag>
      <w:r w:rsidRPr="00D271F3">
        <w:rPr>
          <w:lang w:eastAsia="en-US"/>
        </w:rPr>
        <w:t xml:space="preserve">m. m) zákona </w:t>
      </w:r>
      <w:r w:rsidRPr="00D271F3">
        <w:rPr>
          <w:lang w:eastAsia="en-US"/>
        </w:rPr>
        <w:br/>
        <w:t>č. 523/2004 Z. z. o rozpočtových pravidlách verejnej vzniknutý na základe úročenia po</w:t>
      </w:r>
      <w:smartTag w:uri="urn:schemas-microsoft-com:office:smarttags" w:element="PersonName">
        <w:r w:rsidRPr="00D271F3">
          <w:rPr>
            <w:lang w:eastAsia="en-US"/>
          </w:rPr>
          <w:t>s</w:t>
        </w:r>
      </w:smartTag>
      <w:r w:rsidRPr="00D271F3">
        <w:rPr>
          <w:lang w:eastAsia="en-US"/>
        </w:rPr>
        <w:t>kytnutého NFP (ďalej len „výno</w:t>
      </w:r>
      <w:smartTag w:uri="urn:schemas-microsoft-com:office:smarttags" w:element="PersonName">
        <w:r w:rsidRPr="00D271F3">
          <w:rPr>
            <w:lang w:eastAsia="en-US"/>
          </w:rPr>
          <w:t>s</w:t>
        </w:r>
      </w:smartTag>
      <w:r w:rsidRPr="00D271F3">
        <w:rPr>
          <w:lang w:eastAsia="en-US"/>
        </w:rPr>
        <w:t>“); uvedené platí len v prípade po</w:t>
      </w:r>
      <w:smartTag w:uri="urn:schemas-microsoft-com:office:smarttags" w:element="PersonName">
        <w:r w:rsidRPr="00D271F3">
          <w:rPr>
            <w:lang w:eastAsia="en-US"/>
          </w:rPr>
          <w:t>s</w:t>
        </w:r>
      </w:smartTag>
      <w:r w:rsidRPr="00D271F3">
        <w:rPr>
          <w:lang w:eastAsia="en-US"/>
        </w:rPr>
        <w:t xml:space="preserve">kytnutia NFP </w:t>
      </w:r>
      <w:smartTag w:uri="urn:schemas-microsoft-com:office:smarttags" w:element="PersonName">
        <w:r w:rsidRPr="00D271F3">
          <w:rPr>
            <w:lang w:eastAsia="en-US"/>
          </w:rPr>
          <w:t>s</w:t>
        </w:r>
      </w:smartTag>
      <w:r w:rsidRPr="00D271F3">
        <w:rPr>
          <w:lang w:eastAsia="en-US"/>
        </w:rPr>
        <w:t>y</w:t>
      </w:r>
      <w:smartTag w:uri="urn:schemas-microsoft-com:office:smarttags" w:element="PersonName">
        <w:r w:rsidRPr="00D271F3">
          <w:rPr>
            <w:lang w:eastAsia="en-US"/>
          </w:rPr>
          <w:t>s</w:t>
        </w:r>
      </w:smartTag>
      <w:r w:rsidRPr="00D271F3">
        <w:rPr>
          <w:lang w:eastAsia="en-US"/>
        </w:rPr>
        <w:t xml:space="preserve">témom zálohovej platby alebo </w:t>
      </w:r>
      <w:proofErr w:type="spellStart"/>
      <w:r w:rsidRPr="00D271F3">
        <w:rPr>
          <w:lang w:eastAsia="en-US"/>
        </w:rPr>
        <w:t>predfinancovania</w:t>
      </w:r>
      <w:proofErr w:type="spellEnd"/>
      <w:r w:rsidRPr="00D271F3">
        <w:rPr>
          <w:lang w:eastAsia="en-US"/>
        </w:rPr>
        <w:t>.</w:t>
      </w:r>
      <w:r w:rsidR="00C8615B" w:rsidRPr="00C8615B">
        <w:rPr>
          <w:lang w:eastAsia="en-US"/>
        </w:rPr>
        <w:t xml:space="preserve"> </w:t>
      </w:r>
      <w:r w:rsidR="00C8615B">
        <w:rPr>
          <w:lang w:eastAsia="en-US"/>
        </w:rPr>
        <w:t>Suma 40 € podľa § 24 ods. 1 zákona č. 528/2008 Z. z. o pomoci a podpore poskytovanej z fondov EÚ sa v tomto prípade neuplatňuje.</w:t>
      </w:r>
    </w:p>
    <w:p w:rsidR="00CB2029" w:rsidRPr="00D271F3" w:rsidRDefault="00CB2029" w:rsidP="00CB2029">
      <w:pPr>
        <w:numPr>
          <w:ilvl w:val="0"/>
          <w:numId w:val="38"/>
        </w:numPr>
        <w:spacing w:before="120"/>
        <w:jc w:val="both"/>
        <w:rPr>
          <w:bCs/>
        </w:rPr>
      </w:pPr>
      <w:r w:rsidRPr="00D271F3">
        <w:rPr>
          <w:lang w:eastAsia="en-US"/>
        </w:rPr>
        <w:t>V prípade vzniku povinno</w:t>
      </w:r>
      <w:smartTag w:uri="urn:schemas-microsoft-com:office:smarttags" w:element="PersonName">
        <w:r w:rsidRPr="00D271F3">
          <w:rPr>
            <w:lang w:eastAsia="en-US"/>
          </w:rPr>
          <w:t>s</w:t>
        </w:r>
      </w:smartTag>
      <w:r w:rsidRPr="00D271F3">
        <w:rPr>
          <w:lang w:eastAsia="en-US"/>
        </w:rPr>
        <w:t>ti vrátenia príjmu alebo odvodu výno</w:t>
      </w:r>
      <w:smartTag w:uri="urn:schemas-microsoft-com:office:smarttags" w:element="PersonName">
        <w:r w:rsidRPr="00D271F3">
          <w:rPr>
            <w:lang w:eastAsia="en-US"/>
          </w:rPr>
          <w:t>s</w:t>
        </w:r>
      </w:smartTag>
      <w:r w:rsidRPr="00D271F3">
        <w:rPr>
          <w:lang w:eastAsia="en-US"/>
        </w:rPr>
        <w:t>u podľa od</w:t>
      </w:r>
      <w:smartTag w:uri="urn:schemas-microsoft-com:office:smarttags" w:element="PersonName">
        <w:r w:rsidRPr="00D271F3">
          <w:rPr>
            <w:lang w:eastAsia="en-US"/>
          </w:rPr>
          <w:t>s</w:t>
        </w:r>
      </w:smartTag>
      <w:r w:rsidRPr="00D271F3">
        <w:rPr>
          <w:lang w:eastAsia="en-US"/>
        </w:rPr>
        <w:t>. 1 pí</w:t>
      </w:r>
      <w:smartTag w:uri="urn:schemas-microsoft-com:office:smarttags" w:element="PersonName">
        <w:r w:rsidRPr="00D271F3">
          <w:rPr>
            <w:lang w:eastAsia="en-US"/>
          </w:rPr>
          <w:t>s</w:t>
        </w:r>
      </w:smartTag>
      <w:r w:rsidRPr="00D271F3">
        <w:rPr>
          <w:lang w:eastAsia="en-US"/>
        </w:rPr>
        <w:t xml:space="preserve">m. </w:t>
      </w:r>
      <w:r w:rsidR="00F118D9">
        <w:rPr>
          <w:lang w:eastAsia="en-US"/>
        </w:rPr>
        <w:t>i</w:t>
      </w:r>
      <w:r w:rsidRPr="00D271F3">
        <w:rPr>
          <w:lang w:eastAsia="en-US"/>
        </w:rPr>
        <w:t>) a </w:t>
      </w:r>
      <w:r w:rsidR="00F118D9">
        <w:rPr>
          <w:lang w:eastAsia="en-US"/>
        </w:rPr>
        <w:t>j</w:t>
      </w:r>
      <w:r w:rsidRPr="00D271F3">
        <w:rPr>
          <w:lang w:eastAsia="en-US"/>
        </w:rPr>
        <w:t xml:space="preserve">) tohto </w:t>
      </w:r>
      <w:r w:rsidRPr="00D271F3">
        <w:rPr>
          <w:bCs/>
        </w:rPr>
        <w:t>článku VP je Prijímateľ povinný vrátiť príjem alebo odvie</w:t>
      </w:r>
      <w:smartTag w:uri="urn:schemas-microsoft-com:office:smarttags" w:element="PersonName">
        <w:r w:rsidRPr="00D271F3">
          <w:rPr>
            <w:bCs/>
          </w:rPr>
          <w:t>s</w:t>
        </w:r>
      </w:smartTag>
      <w:r w:rsidRPr="00D271F3">
        <w:rPr>
          <w:bCs/>
        </w:rPr>
        <w:t>ť výno</w:t>
      </w:r>
      <w:smartTag w:uri="urn:schemas-microsoft-com:office:smarttags" w:element="PersonName">
        <w:r w:rsidRPr="00D271F3">
          <w:rPr>
            <w:bCs/>
          </w:rPr>
          <w:t>s</w:t>
        </w:r>
      </w:smartTag>
      <w:r w:rsidRPr="00D271F3">
        <w:rPr>
          <w:bCs/>
        </w:rPr>
        <w:t xml:space="preserve"> do 31. januára roku na</w:t>
      </w:r>
      <w:smartTag w:uri="urn:schemas-microsoft-com:office:smarttags" w:element="PersonName">
        <w:r w:rsidRPr="00D271F3">
          <w:rPr>
            <w:bCs/>
          </w:rPr>
          <w:t>s</w:t>
        </w:r>
      </w:smartTag>
      <w:r w:rsidRPr="00D271F3">
        <w:rPr>
          <w:bCs/>
        </w:rPr>
        <w:t>ledujúceho po roku, v ktorom bol príjem vytvorený, alebo v ktorom vznikol výno</w:t>
      </w:r>
      <w:smartTag w:uri="urn:schemas-microsoft-com:office:smarttags" w:element="PersonName">
        <w:r w:rsidRPr="00D271F3">
          <w:rPr>
            <w:bCs/>
          </w:rPr>
          <w:t>s</w:t>
        </w:r>
      </w:smartTag>
      <w:r w:rsidRPr="00D271F3">
        <w:rPr>
          <w:bCs/>
        </w:rPr>
        <w:t xml:space="preserve">. Prijímateľ je povinný bezodkladne (od kedy </w:t>
      </w:r>
      <w:smartTag w:uri="urn:schemas-microsoft-com:office:smarttags" w:element="PersonName">
        <w:r w:rsidRPr="00D271F3">
          <w:rPr>
            <w:bCs/>
          </w:rPr>
          <w:t>s</w:t>
        </w:r>
      </w:smartTag>
      <w:r w:rsidRPr="00D271F3">
        <w:rPr>
          <w:bCs/>
        </w:rPr>
        <w:t xml:space="preserve">a o tejto </w:t>
      </w:r>
      <w:smartTag w:uri="urn:schemas-microsoft-com:office:smarttags" w:element="PersonName">
        <w:r w:rsidRPr="00D271F3">
          <w:rPr>
            <w:bCs/>
          </w:rPr>
          <w:t>s</w:t>
        </w:r>
      </w:smartTag>
      <w:r w:rsidRPr="00D271F3">
        <w:rPr>
          <w:bCs/>
        </w:rPr>
        <w:t>kutočno</w:t>
      </w:r>
      <w:smartTag w:uri="urn:schemas-microsoft-com:office:smarttags" w:element="PersonName">
        <w:r w:rsidRPr="00D271F3">
          <w:rPr>
            <w:bCs/>
          </w:rPr>
          <w:t>s</w:t>
        </w:r>
      </w:smartTag>
      <w:r w:rsidRPr="00D271F3">
        <w:rPr>
          <w:bCs/>
        </w:rPr>
        <w:t>ti dozvedel) požiadať Po</w:t>
      </w:r>
      <w:smartTag w:uri="urn:schemas-microsoft-com:office:smarttags" w:element="PersonName">
        <w:r w:rsidRPr="00D271F3">
          <w:rPr>
            <w:bCs/>
          </w:rPr>
          <w:t>s</w:t>
        </w:r>
      </w:smartTag>
      <w:r w:rsidRPr="00D271F3">
        <w:rPr>
          <w:bCs/>
        </w:rPr>
        <w:t xml:space="preserve">kytovateľa o oznámenie, akým </w:t>
      </w:r>
      <w:smartTag w:uri="urn:schemas-microsoft-com:office:smarttags" w:element="PersonName">
        <w:r w:rsidRPr="00D271F3">
          <w:rPr>
            <w:bCs/>
          </w:rPr>
          <w:t>s</w:t>
        </w:r>
      </w:smartTag>
      <w:r w:rsidRPr="00D271F3">
        <w:rPr>
          <w:bCs/>
        </w:rPr>
        <w:t>pô</w:t>
      </w:r>
      <w:smartTag w:uri="urn:schemas-microsoft-com:office:smarttags" w:element="PersonName">
        <w:r w:rsidRPr="00D271F3">
          <w:rPr>
            <w:bCs/>
          </w:rPr>
          <w:t>s</w:t>
        </w:r>
      </w:smartTag>
      <w:r w:rsidRPr="00D271F3">
        <w:rPr>
          <w:bCs/>
        </w:rPr>
        <w:t>obom má tento príjem alebo výno</w:t>
      </w:r>
      <w:smartTag w:uri="urn:schemas-microsoft-com:office:smarttags" w:element="PersonName">
        <w:r w:rsidRPr="00D271F3">
          <w:rPr>
            <w:bCs/>
          </w:rPr>
          <w:t>s</w:t>
        </w:r>
      </w:smartTag>
      <w:r w:rsidRPr="00D271F3">
        <w:rPr>
          <w:bCs/>
        </w:rPr>
        <w:t xml:space="preserve"> vrátiť, re</w:t>
      </w:r>
      <w:smartTag w:uri="urn:schemas-microsoft-com:office:smarttags" w:element="PersonName">
        <w:r w:rsidRPr="00D271F3">
          <w:rPr>
            <w:bCs/>
          </w:rPr>
          <w:t>s</w:t>
        </w:r>
      </w:smartTag>
      <w:r w:rsidRPr="00D271F3">
        <w:rPr>
          <w:bCs/>
        </w:rPr>
        <w:t>p. odvie</w:t>
      </w:r>
      <w:smartTag w:uri="urn:schemas-microsoft-com:office:smarttags" w:element="PersonName">
        <w:r w:rsidRPr="00D271F3">
          <w:rPr>
            <w:bCs/>
          </w:rPr>
          <w:t>s</w:t>
        </w:r>
      </w:smartTag>
      <w:r w:rsidRPr="00D271F3">
        <w:rPr>
          <w:bCs/>
        </w:rPr>
        <w:t>ť. V prípade, že Prijímateľ príjem alebo výno</w:t>
      </w:r>
      <w:smartTag w:uri="urn:schemas-microsoft-com:office:smarttags" w:element="PersonName">
        <w:r w:rsidRPr="00D271F3">
          <w:rPr>
            <w:bCs/>
          </w:rPr>
          <w:t>s</w:t>
        </w:r>
      </w:smartTag>
      <w:r w:rsidRPr="00D271F3">
        <w:rPr>
          <w:bCs/>
        </w:rPr>
        <w:t xml:space="preserve"> riadne a vča</w:t>
      </w:r>
      <w:smartTag w:uri="urn:schemas-microsoft-com:office:smarttags" w:element="PersonName">
        <w:r w:rsidRPr="00D271F3">
          <w:rPr>
            <w:bCs/>
          </w:rPr>
          <w:t>s</w:t>
        </w:r>
      </w:smartTag>
      <w:r w:rsidRPr="00D271F3">
        <w:rPr>
          <w:bCs/>
        </w:rPr>
        <w:t xml:space="preserve"> nevráti, re</w:t>
      </w:r>
      <w:smartTag w:uri="urn:schemas-microsoft-com:office:smarttags" w:element="PersonName">
        <w:r w:rsidRPr="00D271F3">
          <w:rPr>
            <w:bCs/>
          </w:rPr>
          <w:t>s</w:t>
        </w:r>
      </w:smartTag>
      <w:r w:rsidRPr="00D271F3">
        <w:rPr>
          <w:bCs/>
        </w:rPr>
        <w:t>p. neodvedie, Po</w:t>
      </w:r>
      <w:smartTag w:uri="urn:schemas-microsoft-com:office:smarttags" w:element="PersonName">
        <w:r w:rsidRPr="00D271F3">
          <w:rPr>
            <w:bCs/>
          </w:rPr>
          <w:t>s</w:t>
        </w:r>
      </w:smartTag>
      <w:r w:rsidRPr="00D271F3">
        <w:rPr>
          <w:bCs/>
        </w:rPr>
        <w:t>kytovateľ bude po</w:t>
      </w:r>
      <w:smartTag w:uri="urn:schemas-microsoft-com:office:smarttags" w:element="PersonName">
        <w:r w:rsidRPr="00D271F3">
          <w:rPr>
            <w:bCs/>
          </w:rPr>
          <w:t>s</w:t>
        </w:r>
      </w:smartTag>
      <w:r w:rsidRPr="00D271F3">
        <w:rPr>
          <w:bCs/>
        </w:rPr>
        <w:t>tupovať rovnako ako v prípade povinno</w:t>
      </w:r>
      <w:smartTag w:uri="urn:schemas-microsoft-com:office:smarttags" w:element="PersonName">
        <w:r w:rsidRPr="00D271F3">
          <w:rPr>
            <w:bCs/>
          </w:rPr>
          <w:t>s</w:t>
        </w:r>
      </w:smartTag>
      <w:r w:rsidRPr="00D271F3">
        <w:rPr>
          <w:bCs/>
        </w:rPr>
        <w:t>ti vrátenia NFP alebo jeho ča</w:t>
      </w:r>
      <w:smartTag w:uri="urn:schemas-microsoft-com:office:smarttags" w:element="PersonName">
        <w:r w:rsidRPr="00D271F3">
          <w:rPr>
            <w:bCs/>
          </w:rPr>
          <w:t>s</w:t>
        </w:r>
      </w:smartTag>
      <w:r w:rsidRPr="00D271F3">
        <w:rPr>
          <w:bCs/>
        </w:rPr>
        <w:t>ti vzniknutej podľa od</w:t>
      </w:r>
      <w:smartTag w:uri="urn:schemas-microsoft-com:office:smarttags" w:element="PersonName">
        <w:r w:rsidRPr="00D271F3">
          <w:rPr>
            <w:bCs/>
          </w:rPr>
          <w:t>s</w:t>
        </w:r>
      </w:smartTag>
      <w:r w:rsidRPr="00D271F3">
        <w:rPr>
          <w:bCs/>
        </w:rPr>
        <w:t>. 1 pí</w:t>
      </w:r>
      <w:smartTag w:uri="urn:schemas-microsoft-com:office:smarttags" w:element="PersonName">
        <w:r w:rsidRPr="00D271F3">
          <w:rPr>
            <w:bCs/>
          </w:rPr>
          <w:t>s</w:t>
        </w:r>
      </w:smartTag>
      <w:r w:rsidRPr="00D271F3">
        <w:rPr>
          <w:bCs/>
        </w:rPr>
        <w:t xml:space="preserve">m. a) až </w:t>
      </w:r>
      <w:r w:rsidR="00F118D9">
        <w:rPr>
          <w:bCs/>
        </w:rPr>
        <w:t>h</w:t>
      </w:r>
      <w:r w:rsidRPr="00D271F3">
        <w:rPr>
          <w:bCs/>
        </w:rPr>
        <w:t xml:space="preserve">) tohto článku VP.   </w:t>
      </w:r>
    </w:p>
    <w:p w:rsidR="00CB2029" w:rsidRPr="00D271F3" w:rsidRDefault="00CB2029" w:rsidP="00CB2029">
      <w:pPr>
        <w:numPr>
          <w:ilvl w:val="0"/>
          <w:numId w:val="38"/>
        </w:numPr>
        <w:spacing w:before="120"/>
        <w:jc w:val="both"/>
        <w:rPr>
          <w:lang w:eastAsia="en-US"/>
        </w:rPr>
      </w:pPr>
      <w:r w:rsidRPr="00D271F3">
        <w:rPr>
          <w:bCs/>
        </w:rPr>
        <w:t>Povinno</w:t>
      </w:r>
      <w:smartTag w:uri="urn:schemas-microsoft-com:office:smarttags" w:element="PersonName">
        <w:r w:rsidRPr="00D271F3">
          <w:rPr>
            <w:bCs/>
          </w:rPr>
          <w:t>s</w:t>
        </w:r>
      </w:smartTag>
      <w:r w:rsidRPr="00D271F3">
        <w:rPr>
          <w:bCs/>
        </w:rPr>
        <w:t>ť vrátenia NFP alebo jeho</w:t>
      </w:r>
      <w:r w:rsidRPr="00D271F3">
        <w:rPr>
          <w:lang w:eastAsia="en-US"/>
        </w:rPr>
        <w:t xml:space="preserve"> ča</w:t>
      </w:r>
      <w:smartTag w:uri="urn:schemas-microsoft-com:office:smarttags" w:element="PersonName">
        <w:r w:rsidRPr="00D271F3">
          <w:rPr>
            <w:lang w:eastAsia="en-US"/>
          </w:rPr>
          <w:t>s</w:t>
        </w:r>
      </w:smartTag>
      <w:r w:rsidRPr="00D271F3">
        <w:rPr>
          <w:lang w:eastAsia="en-US"/>
        </w:rPr>
        <w:t>ti alebo príjmu (podľa od</w:t>
      </w:r>
      <w:smartTag w:uri="urn:schemas-microsoft-com:office:smarttags" w:element="PersonName">
        <w:r w:rsidRPr="00D271F3">
          <w:rPr>
            <w:lang w:eastAsia="en-US"/>
          </w:rPr>
          <w:t>s</w:t>
        </w:r>
      </w:smartTag>
      <w:r w:rsidRPr="00D271F3">
        <w:rPr>
          <w:lang w:eastAsia="en-US"/>
        </w:rPr>
        <w:t xml:space="preserve">. 1 písm. a) až </w:t>
      </w:r>
      <w:r w:rsidR="00F118D9">
        <w:rPr>
          <w:lang w:eastAsia="en-US"/>
        </w:rPr>
        <w:t>i</w:t>
      </w:r>
      <w:r w:rsidRPr="00D271F3">
        <w:rPr>
          <w:lang w:eastAsia="en-US"/>
        </w:rPr>
        <w:t>) tohto článku Rozhodnutia) alebo povinno</w:t>
      </w:r>
      <w:smartTag w:uri="urn:schemas-microsoft-com:office:smarttags" w:element="PersonName">
        <w:r w:rsidRPr="00D271F3">
          <w:rPr>
            <w:lang w:eastAsia="en-US"/>
          </w:rPr>
          <w:t>s</w:t>
        </w:r>
      </w:smartTag>
      <w:r w:rsidRPr="00D271F3">
        <w:rPr>
          <w:lang w:eastAsia="en-US"/>
        </w:rPr>
        <w:t>ti odvodu výnosu (podľa od</w:t>
      </w:r>
      <w:smartTag w:uri="urn:schemas-microsoft-com:office:smarttags" w:element="PersonName">
        <w:r w:rsidRPr="00D271F3">
          <w:rPr>
            <w:lang w:eastAsia="en-US"/>
          </w:rPr>
          <w:t>s</w:t>
        </w:r>
      </w:smartTag>
      <w:r w:rsidRPr="00D271F3">
        <w:rPr>
          <w:lang w:eastAsia="en-US"/>
        </w:rPr>
        <w:t>. 1 pí</w:t>
      </w:r>
      <w:smartTag w:uri="urn:schemas-microsoft-com:office:smarttags" w:element="PersonName">
        <w:r w:rsidRPr="00D271F3">
          <w:rPr>
            <w:lang w:eastAsia="en-US"/>
          </w:rPr>
          <w:t>s</w:t>
        </w:r>
      </w:smartTag>
      <w:r w:rsidRPr="00D271F3">
        <w:rPr>
          <w:lang w:eastAsia="en-US"/>
        </w:rPr>
        <w:t xml:space="preserve">m. </w:t>
      </w:r>
      <w:r w:rsidR="00F118D9">
        <w:rPr>
          <w:lang w:eastAsia="en-US"/>
        </w:rPr>
        <w:t>j</w:t>
      </w:r>
      <w:r w:rsidRPr="00D271F3">
        <w:rPr>
          <w:lang w:eastAsia="en-US"/>
        </w:rPr>
        <w:t>) tohto článku Rozhodnutia, ako aj v prípade po</w:t>
      </w:r>
      <w:smartTag w:uri="urn:schemas-microsoft-com:office:smarttags" w:element="PersonName">
        <w:r w:rsidRPr="00D271F3">
          <w:rPr>
            <w:lang w:eastAsia="en-US"/>
          </w:rPr>
          <w:t>s</w:t>
        </w:r>
      </w:smartTag>
      <w:r w:rsidRPr="00D271F3">
        <w:rPr>
          <w:lang w:eastAsia="en-US"/>
        </w:rPr>
        <w:t>tupu podľa po</w:t>
      </w:r>
      <w:smartTag w:uri="urn:schemas-microsoft-com:office:smarttags" w:element="PersonName">
        <w:r w:rsidRPr="00D271F3">
          <w:rPr>
            <w:lang w:eastAsia="en-US"/>
          </w:rPr>
          <w:t>s</w:t>
        </w:r>
      </w:smartTag>
      <w:r w:rsidRPr="00D271F3">
        <w:rPr>
          <w:lang w:eastAsia="en-US"/>
        </w:rPr>
        <w:t>lednej vety od</w:t>
      </w:r>
      <w:smartTag w:uri="urn:schemas-microsoft-com:office:smarttags" w:element="PersonName">
        <w:r w:rsidRPr="00D271F3">
          <w:rPr>
            <w:lang w:eastAsia="en-US"/>
          </w:rPr>
          <w:t>s</w:t>
        </w:r>
      </w:smartTag>
      <w:r w:rsidRPr="00D271F3">
        <w:rPr>
          <w:lang w:eastAsia="en-US"/>
        </w:rPr>
        <w:t>. 3 tohto článku VP,  jeho roz</w:t>
      </w:r>
      <w:smartTag w:uri="urn:schemas-microsoft-com:office:smarttags" w:element="PersonName">
        <w:r w:rsidRPr="00D271F3">
          <w:rPr>
            <w:lang w:eastAsia="en-US"/>
          </w:rPr>
          <w:t>s</w:t>
        </w:r>
      </w:smartTag>
      <w:r w:rsidRPr="00D271F3">
        <w:rPr>
          <w:lang w:eastAsia="en-US"/>
        </w:rPr>
        <w:t xml:space="preserve">ah </w:t>
      </w:r>
      <w:smartTag w:uri="urn:schemas-microsoft-com:office:smarttags" w:element="PersonName">
        <w:r w:rsidRPr="00D271F3">
          <w:rPr>
            <w:lang w:eastAsia="en-US"/>
          </w:rPr>
          <w:t>s</w:t>
        </w:r>
      </w:smartTag>
      <w:r w:rsidRPr="00D271F3">
        <w:rPr>
          <w:lang w:eastAsia="en-US"/>
        </w:rPr>
        <w:t>tanoví Po</w:t>
      </w:r>
      <w:smartTag w:uri="urn:schemas-microsoft-com:office:smarttags" w:element="PersonName">
        <w:r w:rsidRPr="00D271F3">
          <w:rPr>
            <w:lang w:eastAsia="en-US"/>
          </w:rPr>
          <w:t>s</w:t>
        </w:r>
      </w:smartTag>
      <w:r w:rsidRPr="00D271F3">
        <w:rPr>
          <w:lang w:eastAsia="en-US"/>
        </w:rPr>
        <w:t>kytovateľ v „Žiado</w:t>
      </w:r>
      <w:smartTag w:uri="urn:schemas-microsoft-com:office:smarttags" w:element="PersonName">
        <w:r w:rsidRPr="00D271F3">
          <w:rPr>
            <w:lang w:eastAsia="en-US"/>
          </w:rPr>
          <w:t>s</w:t>
        </w:r>
      </w:smartTag>
      <w:r w:rsidRPr="00D271F3">
        <w:rPr>
          <w:lang w:eastAsia="en-US"/>
        </w:rPr>
        <w:t>ti o vrátenie finančných pro</w:t>
      </w:r>
      <w:smartTag w:uri="urn:schemas-microsoft-com:office:smarttags" w:element="PersonName">
        <w:r w:rsidRPr="00D271F3">
          <w:rPr>
            <w:lang w:eastAsia="en-US"/>
          </w:rPr>
          <w:t>s</w:t>
        </w:r>
      </w:smartTag>
      <w:r w:rsidRPr="00D271F3">
        <w:rPr>
          <w:lang w:eastAsia="en-US"/>
        </w:rPr>
        <w:t>triedkov“ (ďalej len „</w:t>
      </w:r>
      <w:proofErr w:type="spellStart"/>
      <w:r w:rsidRPr="00D271F3">
        <w:rPr>
          <w:lang w:eastAsia="en-US"/>
        </w:rPr>
        <w:t>ŽoV</w:t>
      </w:r>
      <w:proofErr w:type="spellEnd"/>
      <w:r w:rsidRPr="00D271F3">
        <w:rPr>
          <w:lang w:eastAsia="en-US"/>
        </w:rPr>
        <w:t xml:space="preserve">“), ktorú zašle Prijímateľovi. </w:t>
      </w:r>
    </w:p>
    <w:p w:rsidR="00CB2029" w:rsidRPr="00D271F3" w:rsidRDefault="00CB2029" w:rsidP="00CB2029">
      <w:pPr>
        <w:numPr>
          <w:ilvl w:val="0"/>
          <w:numId w:val="38"/>
        </w:numPr>
        <w:spacing w:before="120"/>
        <w:jc w:val="both"/>
        <w:rPr>
          <w:lang w:eastAsia="en-US"/>
        </w:rPr>
      </w:pPr>
      <w:r w:rsidRPr="00D271F3">
        <w:rPr>
          <w:lang w:eastAsia="en-US"/>
        </w:rPr>
        <w:t>Po</w:t>
      </w:r>
      <w:smartTag w:uri="urn:schemas-microsoft-com:office:smarttags" w:element="PersonName">
        <w:r w:rsidRPr="00D271F3">
          <w:rPr>
            <w:lang w:eastAsia="en-US"/>
          </w:rPr>
          <w:t>s</w:t>
        </w:r>
      </w:smartTag>
      <w:r w:rsidRPr="00D271F3">
        <w:rPr>
          <w:lang w:eastAsia="en-US"/>
        </w:rPr>
        <w:t>kytovateľ v </w:t>
      </w:r>
      <w:proofErr w:type="spellStart"/>
      <w:r w:rsidRPr="00D271F3">
        <w:rPr>
          <w:lang w:eastAsia="en-US"/>
        </w:rPr>
        <w:t>ŽoV</w:t>
      </w:r>
      <w:proofErr w:type="spellEnd"/>
      <w:r w:rsidRPr="00D271F3">
        <w:rPr>
          <w:lang w:eastAsia="en-US"/>
        </w:rPr>
        <w:t xml:space="preserve"> uvedie výšku NFP, príjmu alebo výno</w:t>
      </w:r>
      <w:smartTag w:uri="urn:schemas-microsoft-com:office:smarttags" w:element="PersonName">
        <w:r w:rsidRPr="00D271F3">
          <w:rPr>
            <w:lang w:eastAsia="en-US"/>
          </w:rPr>
          <w:t>s</w:t>
        </w:r>
      </w:smartTag>
      <w:r w:rsidRPr="00D271F3">
        <w:rPr>
          <w:lang w:eastAsia="en-US"/>
        </w:rPr>
        <w:t>u, ktorú má Prijímateľ vrátiť, re</w:t>
      </w:r>
      <w:smartTag w:uri="urn:schemas-microsoft-com:office:smarttags" w:element="PersonName">
        <w:r w:rsidRPr="00D271F3">
          <w:rPr>
            <w:lang w:eastAsia="en-US"/>
          </w:rPr>
          <w:t>s</w:t>
        </w:r>
      </w:smartTag>
      <w:r w:rsidRPr="00D271F3">
        <w:rPr>
          <w:lang w:eastAsia="en-US"/>
        </w:rPr>
        <w:t>p. odvie</w:t>
      </w:r>
      <w:smartTag w:uri="urn:schemas-microsoft-com:office:smarttags" w:element="PersonName">
        <w:r w:rsidRPr="00D271F3">
          <w:rPr>
            <w:lang w:eastAsia="en-US"/>
          </w:rPr>
          <w:t>s</w:t>
        </w:r>
      </w:smartTag>
      <w:r w:rsidRPr="00D271F3">
        <w:rPr>
          <w:lang w:eastAsia="en-US"/>
        </w:rPr>
        <w:t>ť a zároveň určí čí</w:t>
      </w:r>
      <w:smartTag w:uri="urn:schemas-microsoft-com:office:smarttags" w:element="PersonName">
        <w:r w:rsidRPr="00D271F3">
          <w:rPr>
            <w:lang w:eastAsia="en-US"/>
          </w:rPr>
          <w:t>s</w:t>
        </w:r>
      </w:smartTag>
      <w:r w:rsidRPr="00D271F3">
        <w:rPr>
          <w:lang w:eastAsia="en-US"/>
        </w:rPr>
        <w:t>la účtov, na ktoré je Prijímateľ povinný vrátenie, re</w:t>
      </w:r>
      <w:smartTag w:uri="urn:schemas-microsoft-com:office:smarttags" w:element="PersonName">
        <w:r w:rsidRPr="00D271F3">
          <w:rPr>
            <w:lang w:eastAsia="en-US"/>
          </w:rPr>
          <w:t>s</w:t>
        </w:r>
      </w:smartTag>
      <w:r w:rsidRPr="00D271F3">
        <w:rPr>
          <w:lang w:eastAsia="en-US"/>
        </w:rPr>
        <w:t xml:space="preserve">p. odvedenie vykonať. </w:t>
      </w:r>
    </w:p>
    <w:p w:rsidR="00CB2029" w:rsidRPr="00D271F3" w:rsidRDefault="00CB2029" w:rsidP="00CB2029">
      <w:pPr>
        <w:numPr>
          <w:ilvl w:val="0"/>
          <w:numId w:val="38"/>
        </w:numPr>
        <w:spacing w:before="120"/>
        <w:jc w:val="both"/>
        <w:rPr>
          <w:lang w:eastAsia="en-US"/>
        </w:rPr>
      </w:pPr>
      <w:r w:rsidRPr="00D271F3">
        <w:rPr>
          <w:lang w:eastAsia="en-US"/>
        </w:rPr>
        <w:t>Prijímateľ je povinný odvie</w:t>
      </w:r>
      <w:smartTag w:uri="urn:schemas-microsoft-com:office:smarttags" w:element="PersonName">
        <w:r w:rsidRPr="00D271F3">
          <w:rPr>
            <w:lang w:eastAsia="en-US"/>
          </w:rPr>
          <w:t>s</w:t>
        </w:r>
      </w:smartTag>
      <w:r w:rsidRPr="00D271F3">
        <w:rPr>
          <w:lang w:eastAsia="en-US"/>
        </w:rPr>
        <w:t>ť výno</w:t>
      </w:r>
      <w:smartTag w:uri="urn:schemas-microsoft-com:office:smarttags" w:element="PersonName">
        <w:r w:rsidRPr="00D271F3">
          <w:rPr>
            <w:lang w:eastAsia="en-US"/>
          </w:rPr>
          <w:t>s</w:t>
        </w:r>
      </w:smartTag>
      <w:r w:rsidRPr="00D271F3">
        <w:rPr>
          <w:lang w:eastAsia="en-US"/>
        </w:rPr>
        <w:t>, re</w:t>
      </w:r>
      <w:smartTag w:uri="urn:schemas-microsoft-com:office:smarttags" w:element="PersonName">
        <w:r w:rsidRPr="00D271F3">
          <w:rPr>
            <w:lang w:eastAsia="en-US"/>
          </w:rPr>
          <w:t>s</w:t>
        </w:r>
      </w:smartTag>
      <w:r w:rsidRPr="00D271F3">
        <w:rPr>
          <w:lang w:eastAsia="en-US"/>
        </w:rPr>
        <w:t>p. vrátiť NFP alebo jeho ča</w:t>
      </w:r>
      <w:smartTag w:uri="urn:schemas-microsoft-com:office:smarttags" w:element="PersonName">
        <w:r w:rsidRPr="00D271F3">
          <w:rPr>
            <w:lang w:eastAsia="en-US"/>
          </w:rPr>
          <w:t>s</w:t>
        </w:r>
      </w:smartTag>
      <w:r w:rsidRPr="00D271F3">
        <w:rPr>
          <w:lang w:eastAsia="en-US"/>
        </w:rPr>
        <w:t>ť alebo príjem uvedený v </w:t>
      </w:r>
      <w:proofErr w:type="spellStart"/>
      <w:r w:rsidRPr="00D271F3">
        <w:rPr>
          <w:lang w:eastAsia="en-US"/>
        </w:rPr>
        <w:t>ŽoV</w:t>
      </w:r>
      <w:proofErr w:type="spellEnd"/>
      <w:r w:rsidRPr="00D271F3">
        <w:rPr>
          <w:lang w:eastAsia="en-US"/>
        </w:rPr>
        <w:t xml:space="preserve"> do 50 (</w:t>
      </w:r>
      <w:smartTag w:uri="urn:schemas-microsoft-com:office:smarttags" w:element="PersonName">
        <w:r w:rsidRPr="00D271F3">
          <w:rPr>
            <w:lang w:eastAsia="en-US"/>
          </w:rPr>
          <w:t>s</w:t>
        </w:r>
      </w:smartTag>
      <w:r w:rsidRPr="00D271F3">
        <w:rPr>
          <w:lang w:eastAsia="en-US"/>
        </w:rPr>
        <w:t>lovom päťde</w:t>
      </w:r>
      <w:smartTag w:uri="urn:schemas-microsoft-com:office:smarttags" w:element="PersonName">
        <w:r w:rsidRPr="00D271F3">
          <w:rPr>
            <w:lang w:eastAsia="en-US"/>
          </w:rPr>
          <w:t>s</w:t>
        </w:r>
      </w:smartTag>
      <w:r w:rsidRPr="00D271F3">
        <w:rPr>
          <w:lang w:eastAsia="en-US"/>
        </w:rPr>
        <w:t xml:space="preserve">iatich dní) odo dňa doručenia </w:t>
      </w:r>
      <w:proofErr w:type="spellStart"/>
      <w:r w:rsidRPr="00D271F3">
        <w:rPr>
          <w:lang w:eastAsia="en-US"/>
        </w:rPr>
        <w:t>ŽoV</w:t>
      </w:r>
      <w:proofErr w:type="spellEnd"/>
      <w:r w:rsidRPr="00D271F3">
        <w:rPr>
          <w:lang w:eastAsia="en-US"/>
        </w:rPr>
        <w:t>. V prípade, že Prijímateľ túto povinno</w:t>
      </w:r>
      <w:smartTag w:uri="urn:schemas-microsoft-com:office:smarttags" w:element="PersonName">
        <w:r w:rsidRPr="00D271F3">
          <w:rPr>
            <w:lang w:eastAsia="en-US"/>
          </w:rPr>
          <w:t>s</w:t>
        </w:r>
      </w:smartTag>
      <w:r w:rsidRPr="00D271F3">
        <w:rPr>
          <w:lang w:eastAsia="en-US"/>
        </w:rPr>
        <w:t>ť ne</w:t>
      </w:r>
      <w:smartTag w:uri="urn:schemas-microsoft-com:office:smarttags" w:element="PersonName">
        <w:r w:rsidRPr="00D271F3">
          <w:rPr>
            <w:lang w:eastAsia="en-US"/>
          </w:rPr>
          <w:t>s</w:t>
        </w:r>
      </w:smartTag>
      <w:r w:rsidRPr="00D271F3">
        <w:rPr>
          <w:lang w:eastAsia="en-US"/>
        </w:rPr>
        <w:t>plní, Po</w:t>
      </w:r>
      <w:smartTag w:uri="urn:schemas-microsoft-com:office:smarttags" w:element="PersonName">
        <w:r w:rsidRPr="00D271F3">
          <w:rPr>
            <w:lang w:eastAsia="en-US"/>
          </w:rPr>
          <w:t>s</w:t>
        </w:r>
      </w:smartTag>
      <w:r w:rsidRPr="00D271F3">
        <w:rPr>
          <w:lang w:eastAsia="en-US"/>
        </w:rPr>
        <w:t>kytovateľ oznámi porušenie finančnej di</w:t>
      </w:r>
      <w:smartTag w:uri="urn:schemas-microsoft-com:office:smarttags" w:element="PersonName">
        <w:r w:rsidRPr="00D271F3">
          <w:rPr>
            <w:lang w:eastAsia="en-US"/>
          </w:rPr>
          <w:t>s</w:t>
        </w:r>
      </w:smartTag>
      <w:r w:rsidRPr="00D271F3">
        <w:rPr>
          <w:lang w:eastAsia="en-US"/>
        </w:rPr>
        <w:t>ciplíny prí</w:t>
      </w:r>
      <w:smartTag w:uri="urn:schemas-microsoft-com:office:smarttags" w:element="PersonName">
        <w:r w:rsidRPr="00D271F3">
          <w:rPr>
            <w:lang w:eastAsia="en-US"/>
          </w:rPr>
          <w:t>s</w:t>
        </w:r>
      </w:smartTag>
      <w:r w:rsidRPr="00D271F3">
        <w:rPr>
          <w:lang w:eastAsia="en-US"/>
        </w:rPr>
        <w:t xml:space="preserve">lušnej </w:t>
      </w:r>
      <w:smartTag w:uri="urn:schemas-microsoft-com:office:smarttags" w:element="PersonName">
        <w:r w:rsidRPr="00D271F3">
          <w:rPr>
            <w:lang w:eastAsia="en-US"/>
          </w:rPr>
          <w:t>s</w:t>
        </w:r>
      </w:smartTag>
      <w:r w:rsidRPr="00D271F3">
        <w:rPr>
          <w:lang w:eastAsia="en-US"/>
        </w:rPr>
        <w:t>práve finančnej kontroly.</w:t>
      </w:r>
    </w:p>
    <w:p w:rsidR="00CB2029" w:rsidRPr="00D271F3" w:rsidRDefault="00CB2029" w:rsidP="00CB2029">
      <w:pPr>
        <w:numPr>
          <w:ilvl w:val="0"/>
          <w:numId w:val="38"/>
        </w:numPr>
        <w:spacing w:before="120"/>
        <w:jc w:val="both"/>
        <w:rPr>
          <w:lang w:eastAsia="en-US"/>
        </w:rPr>
      </w:pPr>
      <w:r w:rsidRPr="00D271F3">
        <w:rPr>
          <w:bCs/>
        </w:rPr>
        <w:t>Prijímateľ</w:t>
      </w:r>
      <w:r w:rsidRPr="00D271F3">
        <w:t xml:space="preserve"> je povinný v lehote do de</w:t>
      </w:r>
      <w:smartTag w:uri="urn:schemas-microsoft-com:office:smarttags" w:element="PersonName">
        <w:r w:rsidRPr="00D271F3">
          <w:t>s</w:t>
        </w:r>
      </w:smartTag>
      <w:r w:rsidRPr="00D271F3">
        <w:t>iatich dní od u</w:t>
      </w:r>
      <w:smartTag w:uri="urn:schemas-microsoft-com:office:smarttags" w:element="PersonName">
        <w:r w:rsidRPr="00D271F3">
          <w:t>s</w:t>
        </w:r>
      </w:smartTag>
      <w:r w:rsidRPr="00D271F3">
        <w:t>kutočnenia vrátenia, NFP alebo jeho ča</w:t>
      </w:r>
      <w:smartTag w:uri="urn:schemas-microsoft-com:office:smarttags" w:element="PersonName">
        <w:r w:rsidRPr="00D271F3">
          <w:t>s</w:t>
        </w:r>
      </w:smartTag>
      <w:r w:rsidRPr="00D271F3">
        <w:t>ti alebo príjmu, re</w:t>
      </w:r>
      <w:smartTag w:uri="urn:schemas-microsoft-com:office:smarttags" w:element="PersonName">
        <w:r w:rsidRPr="00D271F3">
          <w:t>s</w:t>
        </w:r>
      </w:smartTag>
      <w:r w:rsidRPr="00D271F3">
        <w:t>p. odvodu výno</w:t>
      </w:r>
      <w:smartTag w:uri="urn:schemas-microsoft-com:office:smarttags" w:element="PersonName">
        <w:r w:rsidRPr="00D271F3">
          <w:t>s</w:t>
        </w:r>
      </w:smartTag>
      <w:r w:rsidRPr="00D271F3">
        <w:t xml:space="preserve">u, ktoré </w:t>
      </w:r>
      <w:smartTag w:uri="urn:schemas-microsoft-com:office:smarttags" w:element="PersonName">
        <w:r w:rsidRPr="00D271F3">
          <w:t>s</w:t>
        </w:r>
      </w:smartTag>
      <w:r w:rsidRPr="00D271F3">
        <w:t>a u</w:t>
      </w:r>
      <w:smartTag w:uri="urn:schemas-microsoft-com:office:smarttags" w:element="PersonName">
        <w:r w:rsidRPr="00D271F3">
          <w:t>s</w:t>
        </w:r>
      </w:smartTag>
      <w:r w:rsidRPr="00D271F3">
        <w:t>kutočnilo formou úpravy rozpočtu pro</w:t>
      </w:r>
      <w:smartTag w:uri="urn:schemas-microsoft-com:office:smarttags" w:element="PersonName">
        <w:r w:rsidRPr="00D271F3">
          <w:t>s</w:t>
        </w:r>
      </w:smartTag>
      <w:r w:rsidRPr="00D271F3">
        <w:t xml:space="preserve">tredníctvom rozpočtového opatrenia v Rozpočtovom informačnom </w:t>
      </w:r>
      <w:smartTag w:uri="urn:schemas-microsoft-com:office:smarttags" w:element="PersonName">
        <w:r w:rsidRPr="00D271F3">
          <w:t>s</w:t>
        </w:r>
      </w:smartTag>
      <w:r w:rsidRPr="00D271F3">
        <w:t>y</w:t>
      </w:r>
      <w:smartTag w:uri="urn:schemas-microsoft-com:office:smarttags" w:element="PersonName">
        <w:r w:rsidRPr="00D271F3">
          <w:t>s</w:t>
        </w:r>
      </w:smartTag>
      <w:r w:rsidRPr="00D271F3">
        <w:t>téme (ďalej aj „RIS“) oznámiť Po</w:t>
      </w:r>
      <w:smartTag w:uri="urn:schemas-microsoft-com:office:smarttags" w:element="PersonName">
        <w:r w:rsidRPr="00D271F3">
          <w:t>s</w:t>
        </w:r>
      </w:smartTag>
      <w:r w:rsidRPr="00D271F3">
        <w:t>kytovateľovi toto vrátenie, re</w:t>
      </w:r>
      <w:smartTag w:uri="urn:schemas-microsoft-com:office:smarttags" w:element="PersonName">
        <w:r w:rsidRPr="00D271F3">
          <w:t>s</w:t>
        </w:r>
      </w:smartTag>
      <w:r w:rsidRPr="00D271F3">
        <w:t>p. odvedenie na tlačive „Oznámenie o </w:t>
      </w:r>
      <w:proofErr w:type="spellStart"/>
      <w:r w:rsidRPr="00D271F3">
        <w:t>vy</w:t>
      </w:r>
      <w:smartTag w:uri="urn:schemas-microsoft-com:office:smarttags" w:element="PersonName">
        <w:r w:rsidRPr="00D271F3">
          <w:t>s</w:t>
        </w:r>
      </w:smartTag>
      <w:r w:rsidRPr="00D271F3">
        <w:t>poriadaní</w:t>
      </w:r>
      <w:proofErr w:type="spellEnd"/>
      <w:r w:rsidRPr="00D271F3">
        <w:t xml:space="preserve"> finančných vzťahov“. Prílohou „Oznámenia o </w:t>
      </w:r>
      <w:proofErr w:type="spellStart"/>
      <w:r w:rsidRPr="00D271F3">
        <w:t>vy</w:t>
      </w:r>
      <w:smartTag w:uri="urn:schemas-microsoft-com:office:smarttags" w:element="PersonName">
        <w:r w:rsidRPr="00D271F3">
          <w:t>s</w:t>
        </w:r>
      </w:smartTag>
      <w:r w:rsidRPr="00D271F3">
        <w:t>poriadaní</w:t>
      </w:r>
      <w:proofErr w:type="spellEnd"/>
      <w:r w:rsidRPr="00D271F3">
        <w:t xml:space="preserve"> finančných vzťahov“ je vytlačený evidenčný li</w:t>
      </w:r>
      <w:smartTag w:uri="urn:schemas-microsoft-com:office:smarttags" w:element="PersonName">
        <w:r w:rsidRPr="00D271F3">
          <w:t>s</w:t>
        </w:r>
      </w:smartTag>
      <w:r w:rsidRPr="00D271F3">
        <w:t>t úprav rozpočtu (ďalej aj „ELÚR“) potvrdzujúci úpravu rozpočtu Projektu.</w:t>
      </w:r>
    </w:p>
    <w:p w:rsidR="00CB2029" w:rsidRPr="00D271F3" w:rsidRDefault="00CB2029" w:rsidP="00CB2029">
      <w:pPr>
        <w:numPr>
          <w:ilvl w:val="0"/>
          <w:numId w:val="38"/>
        </w:numPr>
        <w:spacing w:before="120"/>
        <w:jc w:val="both"/>
        <w:rPr>
          <w:lang w:eastAsia="en-US"/>
        </w:rPr>
      </w:pPr>
      <w:r w:rsidRPr="00D271F3">
        <w:rPr>
          <w:bCs/>
        </w:rPr>
        <w:t>Prijímateľ</w:t>
      </w:r>
      <w:r w:rsidRPr="00D271F3">
        <w:rPr>
          <w:lang w:eastAsia="en-US"/>
        </w:rPr>
        <w:t xml:space="preserve"> je povinný vrátiť NFP alebo jeho ča</w:t>
      </w:r>
      <w:smartTag w:uri="urn:schemas-microsoft-com:office:smarttags" w:element="PersonName">
        <w:r w:rsidRPr="00D271F3">
          <w:rPr>
            <w:lang w:eastAsia="en-US"/>
          </w:rPr>
          <w:t>s</w:t>
        </w:r>
      </w:smartTag>
      <w:r w:rsidRPr="00D271F3">
        <w:rPr>
          <w:lang w:eastAsia="en-US"/>
        </w:rPr>
        <w:t>ť alebo príjem, re</w:t>
      </w:r>
      <w:smartTag w:uri="urn:schemas-microsoft-com:office:smarttags" w:element="PersonName">
        <w:r w:rsidRPr="00D271F3">
          <w:rPr>
            <w:lang w:eastAsia="en-US"/>
          </w:rPr>
          <w:t>s</w:t>
        </w:r>
      </w:smartTag>
      <w:r w:rsidRPr="00D271F3">
        <w:rPr>
          <w:lang w:eastAsia="en-US"/>
        </w:rPr>
        <w:t>p. odvie</w:t>
      </w:r>
      <w:smartTag w:uri="urn:schemas-microsoft-com:office:smarttags" w:element="PersonName">
        <w:r w:rsidRPr="00D271F3">
          <w:rPr>
            <w:lang w:eastAsia="en-US"/>
          </w:rPr>
          <w:t>s</w:t>
        </w:r>
      </w:smartTag>
      <w:r w:rsidRPr="00D271F3">
        <w:rPr>
          <w:lang w:eastAsia="en-US"/>
        </w:rPr>
        <w:t>ť výno</w:t>
      </w:r>
      <w:smartTag w:uri="urn:schemas-microsoft-com:office:smarttags" w:element="PersonName">
        <w:r w:rsidRPr="00D271F3">
          <w:rPr>
            <w:lang w:eastAsia="en-US"/>
          </w:rPr>
          <w:t>s</w:t>
        </w:r>
      </w:smartTag>
      <w:r w:rsidRPr="00D271F3">
        <w:rPr>
          <w:lang w:eastAsia="en-US"/>
        </w:rPr>
        <w:t xml:space="preserve"> </w:t>
      </w:r>
      <w:smartTag w:uri="urn:schemas-microsoft-com:office:smarttags" w:element="PersonName">
        <w:r w:rsidRPr="00D271F3">
          <w:rPr>
            <w:lang w:eastAsia="en-US"/>
          </w:rPr>
          <w:t>s</w:t>
        </w:r>
      </w:smartTag>
      <w:r w:rsidRPr="00D271F3">
        <w:rPr>
          <w:lang w:eastAsia="en-US"/>
        </w:rPr>
        <w:t> vyznačením identifikácie platieb v </w:t>
      </w:r>
      <w:smartTag w:uri="urn:schemas-microsoft-com:office:smarttags" w:element="PersonName">
        <w:r w:rsidRPr="00D271F3">
          <w:rPr>
            <w:lang w:eastAsia="en-US"/>
          </w:rPr>
          <w:t>s</w:t>
        </w:r>
      </w:smartTag>
      <w:r w:rsidRPr="00D271F3">
        <w:rPr>
          <w:lang w:eastAsia="en-US"/>
        </w:rPr>
        <w:t xml:space="preserve">úlade </w:t>
      </w:r>
      <w:smartTag w:uri="urn:schemas-microsoft-com:office:smarttags" w:element="PersonName">
        <w:r w:rsidRPr="00D271F3">
          <w:rPr>
            <w:lang w:eastAsia="en-US"/>
          </w:rPr>
          <w:t>s</w:t>
        </w:r>
      </w:smartTag>
      <w:r w:rsidRPr="00D271F3">
        <w:rPr>
          <w:lang w:eastAsia="en-US"/>
        </w:rPr>
        <w:t> „U</w:t>
      </w:r>
      <w:smartTag w:uri="urn:schemas-microsoft-com:office:smarttags" w:element="PersonName">
        <w:r w:rsidRPr="00D271F3">
          <w:rPr>
            <w:lang w:eastAsia="en-US"/>
          </w:rPr>
          <w:t>s</w:t>
        </w:r>
      </w:smartTag>
      <w:r w:rsidRPr="00D271F3">
        <w:rPr>
          <w:lang w:eastAsia="en-US"/>
        </w:rPr>
        <w:t>mernením Mini</w:t>
      </w:r>
      <w:smartTag w:uri="urn:schemas-microsoft-com:office:smarttags" w:element="PersonName">
        <w:r w:rsidRPr="00D271F3">
          <w:rPr>
            <w:lang w:eastAsia="en-US"/>
          </w:rPr>
          <w:t>s</w:t>
        </w:r>
      </w:smartTag>
      <w:r w:rsidRPr="00D271F3">
        <w:rPr>
          <w:lang w:eastAsia="en-US"/>
        </w:rPr>
        <w:t>ter</w:t>
      </w:r>
      <w:smartTag w:uri="urn:schemas-microsoft-com:office:smarttags" w:element="PersonName">
        <w:r w:rsidRPr="00D271F3">
          <w:rPr>
            <w:lang w:eastAsia="en-US"/>
          </w:rPr>
          <w:t>s</w:t>
        </w:r>
      </w:smartTag>
      <w:r w:rsidRPr="00D271F3">
        <w:rPr>
          <w:lang w:eastAsia="en-US"/>
        </w:rPr>
        <w:t xml:space="preserve">tva financií SR k identifikácii platieb na účely jednoznačného určenia typu finančného </w:t>
      </w:r>
      <w:proofErr w:type="spellStart"/>
      <w:r w:rsidRPr="00D271F3">
        <w:rPr>
          <w:lang w:eastAsia="en-US"/>
        </w:rPr>
        <w:t>vy</w:t>
      </w:r>
      <w:smartTag w:uri="urn:schemas-microsoft-com:office:smarttags" w:element="PersonName">
        <w:r w:rsidRPr="00D271F3">
          <w:rPr>
            <w:lang w:eastAsia="en-US"/>
          </w:rPr>
          <w:t>s</w:t>
        </w:r>
      </w:smartTag>
      <w:r w:rsidRPr="00D271F3">
        <w:rPr>
          <w:lang w:eastAsia="en-US"/>
        </w:rPr>
        <w:t>poriadania</w:t>
      </w:r>
      <w:proofErr w:type="spellEnd"/>
      <w:r w:rsidRPr="00D271F3">
        <w:rPr>
          <w:lang w:eastAsia="en-US"/>
        </w:rPr>
        <w:t xml:space="preserve"> nenávratného finančného prí</w:t>
      </w:r>
      <w:smartTag w:uri="urn:schemas-microsoft-com:office:smarttags" w:element="PersonName">
        <w:r w:rsidRPr="00D271F3">
          <w:rPr>
            <w:lang w:eastAsia="en-US"/>
          </w:rPr>
          <w:t>s</w:t>
        </w:r>
      </w:smartTag>
      <w:r w:rsidRPr="00D271F3">
        <w:rPr>
          <w:lang w:eastAsia="en-US"/>
        </w:rPr>
        <w:t xml:space="preserve">pevku zo štrukturálnych fondov a Kohézneho fondu pre konečných prijímateľov/príjemcov pomoci/prijímateľov“. </w:t>
      </w:r>
    </w:p>
    <w:p w:rsidR="00CB2029" w:rsidRPr="00D271F3" w:rsidRDefault="00CB2029" w:rsidP="00CB2029">
      <w:pPr>
        <w:numPr>
          <w:ilvl w:val="0"/>
          <w:numId w:val="38"/>
        </w:numPr>
        <w:spacing w:before="120"/>
        <w:jc w:val="both"/>
        <w:rPr>
          <w:lang w:eastAsia="en-US"/>
        </w:rPr>
      </w:pPr>
      <w:r w:rsidRPr="00D271F3">
        <w:t>Ak Prijímateľ zi</w:t>
      </w:r>
      <w:smartTag w:uri="urn:schemas-microsoft-com:office:smarttags" w:element="PersonName">
        <w:r w:rsidRPr="00D271F3">
          <w:t>s</w:t>
        </w:r>
      </w:smartTag>
      <w:r w:rsidRPr="00D271F3">
        <w:t>tí nezrovnalo</w:t>
      </w:r>
      <w:smartTag w:uri="urn:schemas-microsoft-com:office:smarttags" w:element="PersonName">
        <w:r w:rsidRPr="00D271F3">
          <w:t>s</w:t>
        </w:r>
      </w:smartTag>
      <w:r w:rsidRPr="00D271F3">
        <w:t xml:space="preserve">ť </w:t>
      </w:r>
      <w:smartTag w:uri="urn:schemas-microsoft-com:office:smarttags" w:element="PersonName">
        <w:r w:rsidRPr="00D271F3">
          <w:t>s</w:t>
        </w:r>
      </w:smartTag>
      <w:r w:rsidRPr="00D271F3">
        <w:t>úvi</w:t>
      </w:r>
      <w:smartTag w:uri="urn:schemas-microsoft-com:office:smarttags" w:element="PersonName">
        <w:r w:rsidRPr="00D271F3">
          <w:t>s</w:t>
        </w:r>
      </w:smartTag>
      <w:r w:rsidRPr="00D271F3">
        <w:t xml:space="preserve">iacu </w:t>
      </w:r>
      <w:smartTag w:uri="urn:schemas-microsoft-com:office:smarttags" w:element="PersonName">
        <w:r w:rsidRPr="00D271F3">
          <w:t>s</w:t>
        </w:r>
      </w:smartTag>
      <w:r w:rsidRPr="00D271F3">
        <w:t xml:space="preserve"> Projektom, je povinný túto nezrovnalo</w:t>
      </w:r>
      <w:smartTag w:uri="urn:schemas-microsoft-com:office:smarttags" w:element="PersonName">
        <w:r w:rsidRPr="00D271F3">
          <w:t>s</w:t>
        </w:r>
      </w:smartTag>
      <w:r w:rsidRPr="00D271F3">
        <w:t>ť bezodkladne oznámiť Po</w:t>
      </w:r>
      <w:smartTag w:uri="urn:schemas-microsoft-com:office:smarttags" w:element="PersonName">
        <w:r w:rsidRPr="00D271F3">
          <w:t>s</w:t>
        </w:r>
      </w:smartTag>
      <w:r w:rsidRPr="00D271F3">
        <w:t>kytovateľovi a zároveň mu predložiť prí</w:t>
      </w:r>
      <w:smartTag w:uri="urn:schemas-microsoft-com:office:smarttags" w:element="PersonName">
        <w:r w:rsidRPr="00D271F3">
          <w:t>s</w:t>
        </w:r>
      </w:smartTag>
      <w:r w:rsidRPr="00D271F3">
        <w:t xml:space="preserve">lušné dokumenty týkajúce </w:t>
      </w:r>
      <w:smartTag w:uri="urn:schemas-microsoft-com:office:smarttags" w:element="PersonName">
        <w:r w:rsidRPr="00D271F3">
          <w:t>s</w:t>
        </w:r>
      </w:smartTag>
      <w:r w:rsidRPr="00D271F3">
        <w:t>a tejto nezrovnalo</w:t>
      </w:r>
      <w:smartTag w:uri="urn:schemas-microsoft-com:office:smarttags" w:element="PersonName">
        <w:r w:rsidRPr="00D271F3">
          <w:t>s</w:t>
        </w:r>
      </w:smartTag>
      <w:r w:rsidRPr="00D271F3">
        <w:t>ti. Túto povinno</w:t>
      </w:r>
      <w:smartTag w:uri="urn:schemas-microsoft-com:office:smarttags" w:element="PersonName">
        <w:r w:rsidRPr="00D271F3">
          <w:t>s</w:t>
        </w:r>
      </w:smartTag>
      <w:r w:rsidRPr="00D271F3">
        <w:t xml:space="preserve">ť má Prijímateľ do 31.8.2020. Uvedená doba </w:t>
      </w:r>
      <w:smartTag w:uri="urn:schemas-microsoft-com:office:smarttags" w:element="PersonName">
        <w:r w:rsidRPr="00D271F3">
          <w:t>s</w:t>
        </w:r>
      </w:smartTag>
      <w:r w:rsidRPr="00D271F3">
        <w:t>a predĺži v prípade ak na</w:t>
      </w:r>
      <w:smartTag w:uri="urn:schemas-microsoft-com:office:smarttags" w:element="PersonName">
        <w:r w:rsidRPr="00D271F3">
          <w:t>s</w:t>
        </w:r>
      </w:smartTag>
      <w:r w:rsidRPr="00D271F3">
        <w:t xml:space="preserve">tanú </w:t>
      </w:r>
      <w:smartTag w:uri="urn:schemas-microsoft-com:office:smarttags" w:element="PersonName">
        <w:r w:rsidRPr="00D271F3">
          <w:t>s</w:t>
        </w:r>
      </w:smartTag>
      <w:r w:rsidRPr="00D271F3">
        <w:t>kutočno</w:t>
      </w:r>
      <w:smartTag w:uri="urn:schemas-microsoft-com:office:smarttags" w:element="PersonName">
        <w:r w:rsidRPr="00D271F3">
          <w:t>s</w:t>
        </w:r>
      </w:smartTag>
      <w:r w:rsidRPr="00D271F3">
        <w:t xml:space="preserve">ti uvedené v článku 90 </w:t>
      </w:r>
      <w:r w:rsidRPr="00D271F3">
        <w:rPr>
          <w:bCs/>
        </w:rPr>
        <w:t>Nariadenia Rady (ES) č. 1083/2006</w:t>
      </w:r>
      <w:r w:rsidRPr="00D271F3">
        <w:t xml:space="preserve"> o ča</w:t>
      </w:r>
      <w:smartTag w:uri="urn:schemas-microsoft-com:office:smarttags" w:element="PersonName">
        <w:r w:rsidRPr="00D271F3">
          <w:t>s</w:t>
        </w:r>
      </w:smartTag>
      <w:r w:rsidRPr="00D271F3">
        <w:t xml:space="preserve"> trvania týchto </w:t>
      </w:r>
      <w:smartTag w:uri="urn:schemas-microsoft-com:office:smarttags" w:element="PersonName">
        <w:r w:rsidRPr="00D271F3">
          <w:t>s</w:t>
        </w:r>
      </w:smartTag>
      <w:r w:rsidRPr="00D271F3">
        <w:t>kutočno</w:t>
      </w:r>
      <w:smartTag w:uri="urn:schemas-microsoft-com:office:smarttags" w:element="PersonName">
        <w:r w:rsidRPr="00D271F3">
          <w:t>s</w:t>
        </w:r>
      </w:smartTag>
      <w:r w:rsidRPr="00D271F3">
        <w:t>tí.</w:t>
      </w:r>
    </w:p>
    <w:p w:rsidR="00CB2029" w:rsidRPr="00D271F3" w:rsidRDefault="00CB2029" w:rsidP="00CB2029">
      <w:pPr>
        <w:spacing w:before="120"/>
        <w:jc w:val="both"/>
        <w:rPr>
          <w:lang w:eastAsia="en-US"/>
        </w:rPr>
      </w:pP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Článok 9</w:t>
      </w:r>
      <w:r w:rsidRPr="00D271F3">
        <w:rPr>
          <w:rFonts w:ascii="Times New Roman" w:hAnsi="Times New Roman" w:cs="Times New Roman"/>
          <w:sz w:val="24"/>
          <w:szCs w:val="24"/>
        </w:rPr>
        <w:tab/>
        <w:t>ÚČTOVNÍCTVO A UCHOVÁVANIE ÚČTOVNEJ DOKUMENTÁCIE</w:t>
      </w:r>
    </w:p>
    <w:p w:rsidR="00CB2029" w:rsidRPr="00D271F3" w:rsidRDefault="00085631" w:rsidP="0055484C">
      <w:pPr>
        <w:pStyle w:val="Normlnywebov"/>
        <w:numPr>
          <w:ilvl w:val="0"/>
          <w:numId w:val="37"/>
        </w:numPr>
        <w:tabs>
          <w:tab w:val="clear" w:pos="1260"/>
          <w:tab w:val="num" w:pos="540"/>
        </w:tabs>
        <w:spacing w:before="120" w:beforeAutospacing="0" w:after="0" w:afterAutospacing="0"/>
        <w:ind w:left="540" w:hanging="360"/>
        <w:jc w:val="both"/>
      </w:pPr>
      <w:r w:rsidRPr="00D271F3">
        <w:t xml:space="preserve">Prijímateľ sa zaväzuje účtovať o </w:t>
      </w:r>
      <w:smartTag w:uri="urn:schemas-microsoft-com:office:smarttags" w:element="PersonName">
        <w:r w:rsidRPr="00D271F3">
          <w:t>s</w:t>
        </w:r>
      </w:smartTag>
      <w:r w:rsidRPr="00D271F3">
        <w:t>kutočno</w:t>
      </w:r>
      <w:smartTag w:uri="urn:schemas-microsoft-com:office:smarttags" w:element="PersonName">
        <w:r w:rsidRPr="00D271F3">
          <w:t>s</w:t>
        </w:r>
      </w:smartTag>
      <w:r w:rsidRPr="00D271F3">
        <w:t xml:space="preserve">tiach týkajúcich </w:t>
      </w:r>
      <w:smartTag w:uri="urn:schemas-microsoft-com:office:smarttags" w:element="PersonName">
        <w:r w:rsidRPr="00D271F3">
          <w:t>s</w:t>
        </w:r>
      </w:smartTag>
      <w:r w:rsidRPr="00D271F3">
        <w:t>a projektu na analytických účtoch v členení podľa jednotlivých projektov alebo v analytickej evidencii vedenej v technickej forme v členení podľa jednotlivých projektov bez vytvorenia analytických účtov v členení podľa jednotlivých projektov, ak neúčtuje v sústave podvojného účtovníctva</w:t>
      </w:r>
      <w:r w:rsidR="003E3969">
        <w:t>.</w:t>
      </w:r>
    </w:p>
    <w:p w:rsidR="00CB2029" w:rsidRPr="00D271F3" w:rsidRDefault="00CB2029" w:rsidP="00CB2029">
      <w:pPr>
        <w:pStyle w:val="Normlnywebov"/>
        <w:numPr>
          <w:ilvl w:val="0"/>
          <w:numId w:val="37"/>
        </w:numPr>
        <w:tabs>
          <w:tab w:val="clear" w:pos="1260"/>
          <w:tab w:val="num" w:pos="540"/>
        </w:tabs>
        <w:spacing w:before="120" w:beforeAutospacing="0" w:after="0" w:afterAutospacing="0"/>
        <w:ind w:left="540"/>
        <w:jc w:val="both"/>
      </w:pPr>
      <w:r w:rsidRPr="00D271F3">
        <w:t>Záznamy v účtovníctve mu</w:t>
      </w:r>
      <w:smartTag w:uri="urn:schemas-microsoft-com:office:smarttags" w:element="PersonName">
        <w:r w:rsidRPr="00D271F3">
          <w:t>s</w:t>
        </w:r>
      </w:smartTag>
      <w:r w:rsidRPr="00D271F3">
        <w:t>ia zabezpečiť údaje na účely monitorovania pokroku do</w:t>
      </w:r>
      <w:smartTag w:uri="urn:schemas-microsoft-com:office:smarttags" w:element="PersonName">
        <w:r w:rsidRPr="00D271F3">
          <w:t>s</w:t>
        </w:r>
      </w:smartTag>
      <w:r w:rsidRPr="00D271F3">
        <w:t xml:space="preserve">iahnutého pri realizácii aktivít Projektu, vytvoriť základ pre nárokovanie platieb </w:t>
      </w:r>
      <w:r w:rsidRPr="00D271F3">
        <w:br/>
        <w:t>a uľahčiť proce</w:t>
      </w:r>
      <w:smartTag w:uri="urn:schemas-microsoft-com:office:smarttags" w:element="PersonName">
        <w:r w:rsidRPr="00D271F3">
          <w:t>s</w:t>
        </w:r>
      </w:smartTag>
      <w:r w:rsidRPr="00D271F3">
        <w:t xml:space="preserve"> overovania a kontroly výdavkov zo </w:t>
      </w:r>
      <w:smartTag w:uri="urn:schemas-microsoft-com:office:smarttags" w:element="PersonName">
        <w:r w:rsidRPr="00D271F3">
          <w:t>s</w:t>
        </w:r>
      </w:smartTag>
      <w:r w:rsidRPr="00D271F3">
        <w:t>trany prí</w:t>
      </w:r>
      <w:smartTag w:uri="urn:schemas-microsoft-com:office:smarttags" w:element="PersonName">
        <w:r w:rsidRPr="00D271F3">
          <w:t>s</w:t>
        </w:r>
      </w:smartTag>
      <w:r w:rsidRPr="00D271F3">
        <w:t>lušných orgánov.</w:t>
      </w:r>
    </w:p>
    <w:p w:rsidR="00CB2029" w:rsidRPr="00D271F3" w:rsidRDefault="00CB2029" w:rsidP="00CB2029">
      <w:pPr>
        <w:pStyle w:val="Normlnywebov"/>
        <w:numPr>
          <w:ilvl w:val="0"/>
          <w:numId w:val="37"/>
        </w:numPr>
        <w:tabs>
          <w:tab w:val="clear" w:pos="1260"/>
          <w:tab w:val="num" w:pos="540"/>
        </w:tabs>
        <w:spacing w:before="120" w:beforeAutospacing="0" w:after="0" w:afterAutospacing="0"/>
        <w:ind w:left="540"/>
        <w:jc w:val="both"/>
      </w:pPr>
      <w:r w:rsidRPr="00D271F3">
        <w:t>Prijímateľ uchováva a ochraňuje účtovnú dokumentáciu podľa od</w:t>
      </w:r>
      <w:smartTag w:uri="urn:schemas-microsoft-com:office:smarttags" w:element="PersonName">
        <w:r w:rsidRPr="00D271F3">
          <w:t>s</w:t>
        </w:r>
      </w:smartTag>
      <w:r w:rsidRPr="00D271F3">
        <w:t xml:space="preserve">eku </w:t>
      </w:r>
      <w:smartTag w:uri="urn:schemas-microsoft-com:office:smarttags" w:element="metricconverter">
        <w:smartTagPr>
          <w:attr w:name="ProductID" w:val="1 a"/>
        </w:smartTagPr>
        <w:r w:rsidRPr="00D271F3">
          <w:t>1 a</w:t>
        </w:r>
      </w:smartTag>
      <w:r w:rsidRPr="00D271F3">
        <w:t xml:space="preserve"> inú dokumentáciu týkajúcu </w:t>
      </w:r>
      <w:smartTag w:uri="urn:schemas-microsoft-com:office:smarttags" w:element="PersonName">
        <w:r w:rsidRPr="00D271F3">
          <w:t>s</w:t>
        </w:r>
      </w:smartTag>
      <w:r w:rsidRPr="00D271F3">
        <w:t xml:space="preserve">a Projektu v </w:t>
      </w:r>
      <w:smartTag w:uri="urn:schemas-microsoft-com:office:smarttags" w:element="PersonName">
        <w:r w:rsidRPr="00D271F3">
          <w:t>s</w:t>
        </w:r>
      </w:smartTag>
      <w:r w:rsidRPr="00D271F3">
        <w:t xml:space="preserve">úlade </w:t>
      </w:r>
      <w:smartTag w:uri="urn:schemas-microsoft-com:office:smarttags" w:element="PersonName">
        <w:r w:rsidRPr="00D271F3">
          <w:t>s</w:t>
        </w:r>
      </w:smartTag>
      <w:r w:rsidRPr="00D271F3">
        <w:t xml:space="preserve">o zákonom č. 431/2002 </w:t>
      </w:r>
      <w:proofErr w:type="spellStart"/>
      <w:r w:rsidRPr="00D271F3">
        <w:t>Z.z</w:t>
      </w:r>
      <w:proofErr w:type="spellEnd"/>
      <w:r w:rsidRPr="00D271F3">
        <w:t>. o účtovníctve v znení ne</w:t>
      </w:r>
      <w:smartTag w:uri="urn:schemas-microsoft-com:office:smarttags" w:element="PersonName">
        <w:r w:rsidRPr="00D271F3">
          <w:t>s</w:t>
        </w:r>
      </w:smartTag>
      <w:r w:rsidRPr="00D271F3">
        <w:t>korších predpi</w:t>
      </w:r>
      <w:smartTag w:uri="urn:schemas-microsoft-com:office:smarttags" w:element="PersonName">
        <w:r w:rsidRPr="00D271F3">
          <w:t>s</w:t>
        </w:r>
      </w:smartTag>
      <w:r w:rsidRPr="00D271F3">
        <w:t xml:space="preserve">ov a v lehote uvedenej v článku 15. VP. </w:t>
      </w:r>
    </w:p>
    <w:p w:rsidR="00CB2029" w:rsidRPr="00D271F3" w:rsidRDefault="00CB2029" w:rsidP="00CB2029">
      <w:pPr>
        <w:pStyle w:val="Normlnywebov"/>
        <w:numPr>
          <w:ilvl w:val="0"/>
          <w:numId w:val="37"/>
        </w:numPr>
        <w:tabs>
          <w:tab w:val="clear" w:pos="1260"/>
          <w:tab w:val="num" w:pos="540"/>
        </w:tabs>
        <w:spacing w:before="120" w:beforeAutospacing="0" w:after="0" w:afterAutospacing="0"/>
        <w:ind w:left="540"/>
        <w:jc w:val="both"/>
      </w:pPr>
      <w:r w:rsidRPr="00D271F3">
        <w:t>Na účely certifikačného overovania je prijímateľ povinný na požiadanie predložiť Certifikačnému orgánu ním určené účtovné záznamy v pí</w:t>
      </w:r>
      <w:smartTag w:uri="urn:schemas-microsoft-com:office:smarttags" w:element="PersonName">
        <w:r w:rsidRPr="00D271F3">
          <w:t>s</w:t>
        </w:r>
      </w:smartTag>
      <w:r w:rsidRPr="00D271F3">
        <w:t>omnej forme a v technickej forme, ak prijímateľ vedie účtovné záznamy v technickej forme podľa § 31 od</w:t>
      </w:r>
      <w:smartTag w:uri="urn:schemas-microsoft-com:office:smarttags" w:element="PersonName">
        <w:r w:rsidRPr="00D271F3">
          <w:t>s</w:t>
        </w:r>
      </w:smartTag>
      <w:r w:rsidRPr="00D271F3">
        <w:t>. 2 pí</w:t>
      </w:r>
      <w:smartTag w:uri="urn:schemas-microsoft-com:office:smarttags" w:element="PersonName">
        <w:r w:rsidRPr="00D271F3">
          <w:t>s</w:t>
        </w:r>
      </w:smartTag>
      <w:r w:rsidRPr="00D271F3">
        <w:t>m. b) zákona č. 431/2002 Z. z. o účtovníctve v znení ne</w:t>
      </w:r>
      <w:smartTag w:uri="urn:schemas-microsoft-com:office:smarttags" w:element="PersonName">
        <w:r w:rsidRPr="00D271F3">
          <w:t>s</w:t>
        </w:r>
      </w:smartTag>
      <w:r w:rsidRPr="00D271F3">
        <w:t>korších predpi</w:t>
      </w:r>
      <w:smartTag w:uri="urn:schemas-microsoft-com:office:smarttags" w:element="PersonName">
        <w:r w:rsidRPr="00D271F3">
          <w:t>s</w:t>
        </w:r>
      </w:smartTag>
      <w:r w:rsidRPr="00D271F3">
        <w:t>ov. Túto povinno</w:t>
      </w:r>
      <w:smartTag w:uri="urn:schemas-microsoft-com:office:smarttags" w:element="PersonName">
        <w:r w:rsidRPr="00D271F3">
          <w:t>s</w:t>
        </w:r>
      </w:smartTag>
      <w:r w:rsidRPr="00D271F3">
        <w:t>ť má prijímateľ dobu, po ktorú je povinný vie</w:t>
      </w:r>
      <w:smartTag w:uri="urn:schemas-microsoft-com:office:smarttags" w:element="PersonName">
        <w:r w:rsidRPr="00D271F3">
          <w:t>s</w:t>
        </w:r>
      </w:smartTag>
      <w:r w:rsidRPr="00D271F3">
        <w:t>ť a uchovávať účtovnú dokumentáciu, alebo inú dokumentáciu podľa od</w:t>
      </w:r>
      <w:smartTag w:uri="urn:schemas-microsoft-com:office:smarttags" w:element="PersonName">
        <w:r w:rsidRPr="00D271F3">
          <w:t>s</w:t>
        </w:r>
      </w:smartTag>
      <w:r w:rsidRPr="00D271F3">
        <w:t xml:space="preserve">eku 3. </w:t>
      </w:r>
    </w:p>
    <w:p w:rsidR="00CB2029" w:rsidRPr="00D271F3" w:rsidRDefault="00CB2029" w:rsidP="00CB2029">
      <w:pPr>
        <w:pStyle w:val="Normlnywebov"/>
        <w:spacing w:before="120" w:beforeAutospacing="0" w:after="0" w:afterAutospacing="0"/>
        <w:ind w:left="1440" w:hanging="1440"/>
        <w:jc w:val="both"/>
        <w:rPr>
          <w:b/>
          <w:bCs/>
        </w:rPr>
      </w:pPr>
    </w:p>
    <w:p w:rsidR="00CB2029" w:rsidRPr="00D271F3" w:rsidRDefault="00CB2029" w:rsidP="00CB2029">
      <w:pPr>
        <w:pStyle w:val="Normlnywebov"/>
        <w:spacing w:before="120" w:beforeAutospacing="0" w:after="0" w:afterAutospacing="0"/>
        <w:ind w:left="1440" w:hanging="1440"/>
        <w:jc w:val="both"/>
      </w:pPr>
      <w:r w:rsidRPr="00D271F3">
        <w:rPr>
          <w:b/>
          <w:bCs/>
        </w:rPr>
        <w:t xml:space="preserve">Článok 10 </w:t>
      </w:r>
      <w:r w:rsidRPr="00D271F3">
        <w:rPr>
          <w:b/>
          <w:bCs/>
        </w:rPr>
        <w:tab/>
        <w:t>KONTROLA/ AUDIT</w:t>
      </w:r>
      <w:r w:rsidRPr="00D271F3">
        <w:t xml:space="preserve"> </w:t>
      </w:r>
    </w:p>
    <w:p w:rsidR="00CB2029" w:rsidRPr="00D271F3" w:rsidRDefault="00CB2029" w:rsidP="00CB2029">
      <w:pPr>
        <w:pStyle w:val="Normlnywebov"/>
        <w:numPr>
          <w:ilvl w:val="0"/>
          <w:numId w:val="24"/>
        </w:numPr>
        <w:tabs>
          <w:tab w:val="clear" w:pos="360"/>
          <w:tab w:val="num" w:pos="540"/>
        </w:tabs>
        <w:spacing w:before="120" w:beforeAutospacing="0" w:after="0" w:afterAutospacing="0"/>
        <w:ind w:left="540" w:hanging="360"/>
        <w:jc w:val="both"/>
      </w:pPr>
      <w:r w:rsidRPr="00D271F3">
        <w:t xml:space="preserve">Oprávnené osoby na výkon kontroly/auditu sú najmä: </w:t>
      </w:r>
    </w:p>
    <w:p w:rsidR="00CB2029" w:rsidRPr="00D271F3" w:rsidRDefault="00CB2029" w:rsidP="00CB2029">
      <w:pPr>
        <w:pStyle w:val="Normlnywebov"/>
        <w:numPr>
          <w:ilvl w:val="2"/>
          <w:numId w:val="16"/>
        </w:numPr>
        <w:spacing w:before="120" w:beforeAutospacing="0" w:after="0" w:afterAutospacing="0"/>
        <w:jc w:val="both"/>
      </w:pPr>
      <w:r w:rsidRPr="00D271F3">
        <w:t xml:space="preserve">Poskytovateľ a ním poverené osoby, </w:t>
      </w:r>
    </w:p>
    <w:p w:rsidR="00CB2029" w:rsidRPr="00D271F3" w:rsidRDefault="00CB2029" w:rsidP="00CB2029">
      <w:pPr>
        <w:pStyle w:val="Normlnywebov"/>
        <w:numPr>
          <w:ilvl w:val="2"/>
          <w:numId w:val="16"/>
        </w:numPr>
        <w:spacing w:before="120" w:beforeAutospacing="0" w:after="0" w:afterAutospacing="0"/>
        <w:jc w:val="both"/>
      </w:pPr>
      <w:r w:rsidRPr="00D271F3">
        <w:t>Útvar následnej finančnej kontroly a nimi poverené osoby;</w:t>
      </w:r>
    </w:p>
    <w:p w:rsidR="00CB2029" w:rsidRPr="00D271F3" w:rsidRDefault="00CB2029" w:rsidP="00CB2029">
      <w:pPr>
        <w:pStyle w:val="Normlnywebov"/>
        <w:numPr>
          <w:ilvl w:val="2"/>
          <w:numId w:val="16"/>
        </w:numPr>
        <w:spacing w:before="120" w:beforeAutospacing="0" w:after="0" w:afterAutospacing="0"/>
        <w:jc w:val="both"/>
      </w:pPr>
      <w:r w:rsidRPr="00D271F3">
        <w:t xml:space="preserve">Najvyšší kontrolný úrad SR, príslušná Správa finančnej kontroly, Certifikačný orgán a nimi poverené osoby, </w:t>
      </w:r>
    </w:p>
    <w:p w:rsidR="00CB2029" w:rsidRPr="00D271F3" w:rsidRDefault="00CB2029" w:rsidP="00CB2029">
      <w:pPr>
        <w:pStyle w:val="Normlnywebov"/>
        <w:numPr>
          <w:ilvl w:val="2"/>
          <w:numId w:val="16"/>
        </w:numPr>
        <w:spacing w:before="120" w:beforeAutospacing="0" w:after="0" w:afterAutospacing="0"/>
        <w:jc w:val="both"/>
      </w:pPr>
      <w:r w:rsidRPr="00D271F3">
        <w:t>Orgán auditu, jeho spolupracujúce orgány a nimi poverené osoby,</w:t>
      </w:r>
    </w:p>
    <w:p w:rsidR="00CB2029" w:rsidRPr="00D271F3" w:rsidRDefault="00CB2029" w:rsidP="00CB2029">
      <w:pPr>
        <w:pStyle w:val="Normlnywebov"/>
        <w:numPr>
          <w:ilvl w:val="2"/>
          <w:numId w:val="16"/>
        </w:numPr>
        <w:spacing w:before="120" w:beforeAutospacing="0" w:after="0" w:afterAutospacing="0"/>
        <w:jc w:val="both"/>
      </w:pPr>
      <w:r w:rsidRPr="00D271F3">
        <w:t xml:space="preserve">Splnomocnení zástupcovia Európskej Komisie a Európskeho dvora audítorov, </w:t>
      </w:r>
    </w:p>
    <w:p w:rsidR="00CB2029" w:rsidRPr="00D271F3" w:rsidRDefault="00CB2029" w:rsidP="00CB2029">
      <w:pPr>
        <w:pStyle w:val="Normlnywebov"/>
        <w:numPr>
          <w:ilvl w:val="2"/>
          <w:numId w:val="16"/>
        </w:numPr>
        <w:spacing w:before="120" w:beforeAutospacing="0" w:after="0" w:afterAutospacing="0"/>
        <w:jc w:val="both"/>
      </w:pPr>
      <w:r w:rsidRPr="00D271F3">
        <w:t xml:space="preserve">Osoby prizvané orgánmi uvedenými v písm. a) až d) v súlade s príslušnými právnymi predpismi SR a EÚ. </w:t>
      </w:r>
    </w:p>
    <w:p w:rsidR="00CB2029" w:rsidRPr="00D271F3" w:rsidRDefault="00CB2029" w:rsidP="00CB2029">
      <w:pPr>
        <w:pStyle w:val="Normlnywebov"/>
        <w:spacing w:before="120" w:beforeAutospacing="0" w:after="0" w:afterAutospacing="0"/>
        <w:ind w:left="540"/>
        <w:jc w:val="both"/>
      </w:pPr>
    </w:p>
    <w:p w:rsidR="00CB2029" w:rsidRPr="00D271F3" w:rsidRDefault="00CB2029" w:rsidP="00CB2029">
      <w:pPr>
        <w:pStyle w:val="Normlnywebov"/>
        <w:numPr>
          <w:ilvl w:val="0"/>
          <w:numId w:val="24"/>
        </w:numPr>
        <w:tabs>
          <w:tab w:val="clear" w:pos="360"/>
          <w:tab w:val="num" w:pos="540"/>
        </w:tabs>
        <w:spacing w:before="120" w:beforeAutospacing="0" w:after="0" w:afterAutospacing="0"/>
        <w:ind w:left="540" w:hanging="360"/>
        <w:jc w:val="both"/>
      </w:pPr>
      <w:r w:rsidRPr="00D271F3">
        <w:t xml:space="preserve">Prijímateľ sa zaväzuje, že umožní výkon kontroly/auditu zo strany oprávnených osôb na výkon kontroly/auditu v zmysle príslušných právnych predpisov SR a EÚ, najmä zákona o pomoci a podpore a zákona o finančnej kontrole a vnútornom audite a tohto Rozhodnutia. </w:t>
      </w:r>
    </w:p>
    <w:p w:rsidR="00CB2029" w:rsidRPr="00D271F3" w:rsidRDefault="00CB2029" w:rsidP="00CB2029">
      <w:pPr>
        <w:pStyle w:val="Normlnywebov"/>
        <w:numPr>
          <w:ilvl w:val="0"/>
          <w:numId w:val="24"/>
        </w:numPr>
        <w:tabs>
          <w:tab w:val="clear" w:pos="360"/>
          <w:tab w:val="num" w:pos="540"/>
        </w:tabs>
        <w:spacing w:before="120" w:beforeAutospacing="0" w:after="0" w:afterAutospacing="0"/>
        <w:ind w:left="540" w:hanging="360"/>
        <w:jc w:val="both"/>
      </w:pPr>
      <w:r w:rsidRPr="00D271F3">
        <w:t xml:space="preserve">Prijímateľ je počas výkonu kontroly/auditu povinný najmä preukázať oprávnenosť vynaložených výdavkov a dodržanie podmienok poskytnutia NFP v zmysle Rozhodnutia. </w:t>
      </w:r>
    </w:p>
    <w:p w:rsidR="00CB2029" w:rsidRPr="00D271F3" w:rsidRDefault="00CB2029" w:rsidP="00CB2029">
      <w:pPr>
        <w:pStyle w:val="Normlnywebov"/>
        <w:numPr>
          <w:ilvl w:val="0"/>
          <w:numId w:val="24"/>
        </w:numPr>
        <w:tabs>
          <w:tab w:val="clear" w:pos="360"/>
          <w:tab w:val="num" w:pos="540"/>
        </w:tabs>
        <w:spacing w:before="120" w:beforeAutospacing="0" w:after="0" w:afterAutospacing="0"/>
        <w:ind w:left="540" w:hanging="360"/>
        <w:jc w:val="both"/>
      </w:pPr>
      <w:r w:rsidRPr="00D271F3">
        <w:t xml:space="preserve">Prijímateľ je povinný zabezpečiť prítomnosť osôb zodpovedných za realizáciu aktivít Projektu, vytvoriť primerané podmienky na riadne a včasné vykonanie kontroly/auditu a zdržať sa konania, ktoré by mohlo ohroziť začatie a riadny priebeh výkonu kontroly/auditu. </w:t>
      </w:r>
    </w:p>
    <w:p w:rsidR="00CB2029" w:rsidRPr="00D271F3" w:rsidRDefault="00CB2029" w:rsidP="00CB2029">
      <w:pPr>
        <w:pStyle w:val="Normlnywebov"/>
        <w:numPr>
          <w:ilvl w:val="0"/>
          <w:numId w:val="24"/>
        </w:numPr>
        <w:tabs>
          <w:tab w:val="clear" w:pos="360"/>
          <w:tab w:val="num" w:pos="540"/>
        </w:tabs>
        <w:spacing w:before="120" w:beforeAutospacing="0" w:after="0" w:afterAutospacing="0"/>
        <w:ind w:left="540" w:hanging="360"/>
        <w:jc w:val="both"/>
      </w:pPr>
      <w:r w:rsidRPr="00D271F3">
        <w:t xml:space="preserve">Oprávnené osoby na výkon kontroly/auditu môžu vykonať kontrolu/audit u Prijímateľa kedykoľvek od vydania tohto Rozhodnutia až do 31.08.2020. Uvedená doba sa predĺži v prípade ak nastanú skutočnosti uvedené v článku 90 Nariadenia </w:t>
      </w:r>
      <w:r w:rsidRPr="00D271F3">
        <w:rPr>
          <w:bCs/>
        </w:rPr>
        <w:t>Rady (ES) č. 1083/2006</w:t>
      </w:r>
      <w:r w:rsidRPr="00D271F3">
        <w:t xml:space="preserve"> o čas trvania týchto skutočností.  </w:t>
      </w:r>
    </w:p>
    <w:p w:rsidR="00CB2029" w:rsidRPr="00D271F3" w:rsidRDefault="00CB2029" w:rsidP="00CB2029">
      <w:pPr>
        <w:pStyle w:val="Normlnywebov"/>
        <w:numPr>
          <w:ilvl w:val="0"/>
          <w:numId w:val="24"/>
        </w:numPr>
        <w:tabs>
          <w:tab w:val="clear" w:pos="360"/>
          <w:tab w:val="num" w:pos="540"/>
        </w:tabs>
        <w:spacing w:before="120" w:beforeAutospacing="0" w:after="0" w:afterAutospacing="0"/>
        <w:ind w:left="540" w:hanging="360"/>
        <w:jc w:val="both"/>
      </w:pPr>
      <w:r w:rsidRPr="00D271F3">
        <w:t xml:space="preserve">Oprávnené osoby na výkon kontroly/auditu sú oprávnené najmä: </w:t>
      </w:r>
    </w:p>
    <w:p w:rsidR="00CB2029" w:rsidRPr="00D271F3" w:rsidRDefault="00CB2029" w:rsidP="00CB2029">
      <w:pPr>
        <w:pStyle w:val="Normlnywebov"/>
        <w:numPr>
          <w:ilvl w:val="0"/>
          <w:numId w:val="23"/>
        </w:numPr>
        <w:tabs>
          <w:tab w:val="clear" w:pos="778"/>
          <w:tab w:val="left" w:pos="540"/>
          <w:tab w:val="num" w:pos="900"/>
        </w:tabs>
        <w:spacing w:before="120" w:beforeAutospacing="0" w:after="0" w:afterAutospacing="0"/>
        <w:ind w:left="900"/>
        <w:jc w:val="both"/>
      </w:pPr>
      <w:r w:rsidRPr="00D271F3">
        <w:t xml:space="preserve">vstupovať do objektov, zariadení, prevádzok, dopravného prostriedku alebo na pozemky a do iných priestorov Prijímateľa, ak to súvisí s predmetom kontroly/auditu  ak je to nevyhnutné na výkon kontroly/auditu, </w:t>
      </w:r>
    </w:p>
    <w:p w:rsidR="00CB2029" w:rsidRPr="00D271F3" w:rsidRDefault="00CB2029" w:rsidP="00CB2029">
      <w:pPr>
        <w:pStyle w:val="Normlnywebov"/>
        <w:numPr>
          <w:ilvl w:val="0"/>
          <w:numId w:val="23"/>
        </w:numPr>
        <w:tabs>
          <w:tab w:val="clear" w:pos="778"/>
          <w:tab w:val="left" w:pos="540"/>
          <w:tab w:val="num" w:pos="900"/>
        </w:tabs>
        <w:spacing w:before="120" w:beforeAutospacing="0" w:after="0" w:afterAutospacing="0"/>
        <w:ind w:left="900"/>
        <w:jc w:val="both"/>
      </w:pPr>
      <w:r w:rsidRPr="00D271F3">
        <w:t xml:space="preserve">požadovať od Prijímateľa, aby predložil originálne doklady, záznamy dát na pamäťových médiách prostriedkov výpočtovej techniky, ich výpisov, vyjadrení, výstupov projektu a ostatných informácií a  dokumentov, , vzorky výrobkov alebo iné doklady potrebné pre výkon kontroly/auditu a ďalšie doklady súvisiace s Projektom v zmysle požiadaviek oprávnených osôb na výkon kontroly/auditu, </w:t>
      </w:r>
    </w:p>
    <w:p w:rsidR="00CB2029" w:rsidRPr="00D271F3" w:rsidRDefault="00CB2029" w:rsidP="00CB2029">
      <w:pPr>
        <w:pStyle w:val="Normlnywebov"/>
        <w:numPr>
          <w:ilvl w:val="0"/>
          <w:numId w:val="23"/>
        </w:numPr>
        <w:tabs>
          <w:tab w:val="clear" w:pos="778"/>
          <w:tab w:val="left" w:pos="540"/>
          <w:tab w:val="num" w:pos="900"/>
        </w:tabs>
        <w:spacing w:before="120" w:beforeAutospacing="0" w:after="0" w:afterAutospacing="0"/>
        <w:ind w:left="900"/>
        <w:jc w:val="both"/>
      </w:pPr>
      <w:r w:rsidRPr="00D271F3">
        <w:t>odoberať aj mimo priestorov prijímateľa originály dokladov, záznamy dát na pamäťových médiách prostriedkov výpočtovej techniky, ich výpisy a ostatné informácie, ktorých vydanie nie je všeobecne záväzným právnym predpisom zakázané a ktoré sú potrebné na zabezpečenie dôkazov, vrátane iných materiálov nevyhnutných na ďalšie úkony súvisiace s kontrolou/auditom,</w:t>
      </w:r>
    </w:p>
    <w:p w:rsidR="00CB2029" w:rsidRPr="00D271F3" w:rsidRDefault="00CB2029" w:rsidP="00CB2029">
      <w:pPr>
        <w:pStyle w:val="Normlnywebov"/>
        <w:numPr>
          <w:ilvl w:val="0"/>
          <w:numId w:val="23"/>
        </w:numPr>
        <w:tabs>
          <w:tab w:val="clear" w:pos="778"/>
          <w:tab w:val="left" w:pos="540"/>
          <w:tab w:val="num" w:pos="900"/>
        </w:tabs>
        <w:spacing w:before="120" w:beforeAutospacing="0" w:after="0" w:afterAutospacing="0"/>
        <w:ind w:left="900"/>
        <w:jc w:val="both"/>
      </w:pPr>
      <w:r w:rsidRPr="00D271F3">
        <w:t xml:space="preserve">vyžadovať od prijímateľa prepracovanie opatrení na nápravu nedostatkov zistených kontrolou/auditom a na odstránenie príčin ich vzniku, ak oprávnená osoba odôvodnene predpokladá vzhľadom na závažnosť nedostatkov zistených kontrolou/auditom, že tieto opatrenia budú neúčinné, a predloženie písomného zoznamu týchto opatrení v lehote určenej oprávnenou osobou,  </w:t>
      </w:r>
    </w:p>
    <w:p w:rsidR="00CB2029" w:rsidRPr="00D271F3" w:rsidRDefault="00CB2029" w:rsidP="00CB2029">
      <w:pPr>
        <w:pStyle w:val="Normlnywebov"/>
        <w:numPr>
          <w:ilvl w:val="0"/>
          <w:numId w:val="23"/>
        </w:numPr>
        <w:tabs>
          <w:tab w:val="clear" w:pos="778"/>
          <w:tab w:val="left" w:pos="540"/>
          <w:tab w:val="num" w:pos="900"/>
        </w:tabs>
        <w:spacing w:before="120" w:beforeAutospacing="0" w:after="0" w:afterAutospacing="0"/>
        <w:ind w:left="900"/>
        <w:jc w:val="both"/>
      </w:pPr>
      <w:r w:rsidRPr="00D271F3">
        <w:t xml:space="preserve">oboznamovať sa s údajmi a dokladmi, ak súvisia s predmetom kontroly/auditu, </w:t>
      </w:r>
    </w:p>
    <w:p w:rsidR="00CB2029" w:rsidRPr="00D271F3" w:rsidRDefault="00CB2029" w:rsidP="00CB2029">
      <w:pPr>
        <w:pStyle w:val="Normlnywebov"/>
        <w:numPr>
          <w:ilvl w:val="0"/>
          <w:numId w:val="23"/>
        </w:numPr>
        <w:tabs>
          <w:tab w:val="clear" w:pos="778"/>
          <w:tab w:val="left" w:pos="540"/>
          <w:tab w:val="num" w:pos="900"/>
        </w:tabs>
        <w:spacing w:before="120" w:beforeAutospacing="0" w:after="0" w:afterAutospacing="0"/>
        <w:ind w:left="900"/>
        <w:jc w:val="both"/>
      </w:pPr>
      <w:r w:rsidRPr="00D271F3">
        <w:t xml:space="preserve">vyhotovovať kópie údajov a dokladov, ak súvisia s predmetom kontroly/auditu. </w:t>
      </w:r>
    </w:p>
    <w:p w:rsidR="00CB2029" w:rsidRPr="00D271F3" w:rsidRDefault="00CB2029" w:rsidP="00CB2029">
      <w:pPr>
        <w:numPr>
          <w:ilvl w:val="0"/>
          <w:numId w:val="24"/>
        </w:numPr>
        <w:spacing w:before="120"/>
        <w:jc w:val="both"/>
      </w:pPr>
      <w:r w:rsidRPr="00D271F3">
        <w:t>Prijímateľ je povinný bezodkladne prijať opatrenia  na nápravu nedostatkov, zistených kontrolou/auditom v zmysle správy z kontroly/auditu v lehote stanovenej oprávnenými osobami na výkon kontroly/auditu. Prijímateľ je zároveň povinný zaslať osobám oprávneným na výkon kontroly/auditu</w:t>
      </w:r>
      <w:r w:rsidRPr="00D271F3" w:rsidDel="00D31307">
        <w:t xml:space="preserve"> </w:t>
      </w:r>
      <w:r w:rsidRPr="00D271F3">
        <w:t>písomnú správu o splnení opatrení prijatých na nápravu zistených nedostatkov bezodkladne po ich splnení a taktiež o odstránení príčin ich vzniku.</w:t>
      </w:r>
    </w:p>
    <w:p w:rsidR="00CB2029" w:rsidRPr="00D271F3" w:rsidRDefault="00CB2029" w:rsidP="00CB2029">
      <w:pPr>
        <w:spacing w:before="120"/>
        <w:ind w:left="1440" w:hanging="1440"/>
        <w:jc w:val="both"/>
        <w:rPr>
          <w:b/>
        </w:rPr>
      </w:pPr>
    </w:p>
    <w:p w:rsidR="00CB2029" w:rsidRPr="00D271F3" w:rsidRDefault="00CB2029" w:rsidP="00CB2029">
      <w:pPr>
        <w:spacing w:before="120"/>
        <w:ind w:left="1440" w:hanging="1440"/>
        <w:jc w:val="both"/>
        <w:rPr>
          <w:b/>
        </w:rPr>
      </w:pPr>
      <w:r w:rsidRPr="00D271F3">
        <w:rPr>
          <w:b/>
        </w:rPr>
        <w:t>Článok 11</w:t>
      </w:r>
      <w:r w:rsidRPr="00D271F3">
        <w:rPr>
          <w:b/>
        </w:rPr>
        <w:tab/>
        <w:t>KOMUNIKÁCIA A POČÍTANIE LEHÔT</w:t>
      </w:r>
    </w:p>
    <w:p w:rsidR="00CB2029" w:rsidRPr="00D271F3" w:rsidRDefault="00CB2029" w:rsidP="00CB2029">
      <w:pPr>
        <w:numPr>
          <w:ilvl w:val="0"/>
          <w:numId w:val="25"/>
        </w:numPr>
        <w:tabs>
          <w:tab w:val="clear" w:pos="180"/>
          <w:tab w:val="num" w:pos="540"/>
        </w:tabs>
        <w:spacing w:before="120"/>
        <w:ind w:left="540" w:hanging="360"/>
        <w:jc w:val="both"/>
      </w:pPr>
      <w:r w:rsidRPr="00D271F3">
        <w:t xml:space="preserve">Vzájomná komunikácia súvisiaca s Rozhodnutím si pre svoju záväznosť vyžaduje písomnú formu. Ako podporný spôsob k písomnej komunikácii sa súčasne používa aj ITMS. </w:t>
      </w:r>
    </w:p>
    <w:p w:rsidR="00CB2029" w:rsidRPr="00D271F3" w:rsidRDefault="00CB2029" w:rsidP="00CB2029">
      <w:pPr>
        <w:numPr>
          <w:ilvl w:val="0"/>
          <w:numId w:val="25"/>
        </w:numPr>
        <w:tabs>
          <w:tab w:val="clear" w:pos="180"/>
          <w:tab w:val="num" w:pos="540"/>
        </w:tabs>
        <w:spacing w:before="120"/>
        <w:ind w:left="540" w:hanging="360"/>
        <w:jc w:val="both"/>
      </w:pPr>
      <w:r w:rsidRPr="00D271F3">
        <w:t>Písomná forma komunikácie sa bude uskutočňovať prostredníctvom doporučenej zásielky</w:t>
      </w:r>
      <w:r w:rsidR="003E3969" w:rsidRPr="003E3969">
        <w:t xml:space="preserve"> </w:t>
      </w:r>
      <w:r w:rsidR="003E3969">
        <w:t>v prípade ak uvedená komunikácia má priamy dopad na vzťah zmluvných strán</w:t>
      </w:r>
      <w:r w:rsidR="003E3969" w:rsidRPr="009E1A29">
        <w:t>.</w:t>
      </w:r>
      <w:r w:rsidRPr="00D271F3">
        <w:t xml:space="preserve"> V prípade, že si Poskytovateľ alebo Prijímateľ neprevezme zásielku, zasielanú doporučenou poštou a uloženú na pošte, piaty deň od uloženia na pošte sa bude považovať za deň doručenia zásielky, aj keď sa adresát o obsahu uloženej zásielky nedozvedel. Pokiaľ nemožno zásielku doručiť adresátovi a zásielka nebola uložená na pošte, zásielka sa považuje za doručenú momentom jej vrátenia odosielateľovi. </w:t>
      </w:r>
    </w:p>
    <w:p w:rsidR="00CB2029" w:rsidRPr="00D271F3" w:rsidRDefault="00CB2029" w:rsidP="00CB2029">
      <w:pPr>
        <w:numPr>
          <w:ilvl w:val="0"/>
          <w:numId w:val="25"/>
        </w:numPr>
        <w:tabs>
          <w:tab w:val="clear" w:pos="180"/>
          <w:tab w:val="num" w:pos="540"/>
        </w:tabs>
        <w:spacing w:before="120"/>
        <w:ind w:left="540" w:hanging="360"/>
        <w:jc w:val="both"/>
      </w:pPr>
      <w:r w:rsidRPr="00D271F3">
        <w:t>Ako mimoriadny spôsob doručovania písomných zásielok je možné doručovanie osobne alebo prostredníctvom kuriéra; takéto doručenie Poskytovateľovi je možné výlučne v úradných hodinách podateľne Poskytovateľa zverejnených verejne prístupným spôsobom.</w:t>
      </w:r>
    </w:p>
    <w:p w:rsidR="00CB2029" w:rsidRPr="00D271F3" w:rsidRDefault="00CB2029" w:rsidP="00CB2029">
      <w:pPr>
        <w:numPr>
          <w:ilvl w:val="0"/>
          <w:numId w:val="25"/>
        </w:numPr>
        <w:tabs>
          <w:tab w:val="clear" w:pos="180"/>
          <w:tab w:val="num" w:pos="540"/>
        </w:tabs>
        <w:spacing w:before="120"/>
        <w:ind w:left="540" w:hanging="360"/>
        <w:jc w:val="both"/>
      </w:pPr>
      <w:r w:rsidRPr="00D271F3">
        <w:t>Prijímateľ je zodpovedný za riadne označenie poštovej schránky na účely písomnej komunikácie s Poskytovateľom.</w:t>
      </w:r>
    </w:p>
    <w:p w:rsidR="00CB2029" w:rsidRPr="00D271F3" w:rsidRDefault="00CB2029" w:rsidP="00CB2029">
      <w:pPr>
        <w:numPr>
          <w:ilvl w:val="0"/>
          <w:numId w:val="25"/>
        </w:numPr>
        <w:tabs>
          <w:tab w:val="clear" w:pos="180"/>
          <w:tab w:val="num" w:pos="540"/>
        </w:tabs>
        <w:spacing w:before="120"/>
        <w:ind w:left="540" w:hanging="360"/>
        <w:jc w:val="both"/>
      </w:pPr>
      <w:r w:rsidRPr="00D271F3">
        <w:t>Poskytovateľ môže určiť, že vzájomná komunikácia súvisiaca s Rozhodnutím môže prebiehať aj elektronicky prostredníctvom emailu a/alebo faxom.</w:t>
      </w:r>
    </w:p>
    <w:p w:rsidR="00CB2029" w:rsidRPr="00D271F3" w:rsidRDefault="00CB2029" w:rsidP="00CB2029">
      <w:pPr>
        <w:numPr>
          <w:ilvl w:val="0"/>
          <w:numId w:val="25"/>
        </w:numPr>
        <w:tabs>
          <w:tab w:val="clear" w:pos="180"/>
          <w:tab w:val="num" w:pos="540"/>
        </w:tabs>
        <w:spacing w:before="120"/>
        <w:ind w:left="540" w:hanging="360"/>
        <w:jc w:val="both"/>
      </w:pPr>
      <w:r w:rsidRPr="00D271F3">
        <w:t>Ak Poskytovateľ určí elektronickú formu komunikácie prostredníctvom emailu alebo faxovú formu komunikácie, Poskytovateľ a Prijímateľ sú povinní si vzájomne písomne oznámiť svoje emailové adresy, resp. faxové čísla, ktoré budú v rámci tejto formy komunikácie záväzne používať.</w:t>
      </w:r>
      <w:r w:rsidR="003E3969" w:rsidRPr="003E3969">
        <w:t xml:space="preserve"> </w:t>
      </w:r>
      <w:r w:rsidR="003E3969" w:rsidRPr="00C119BC">
        <w:t>Faxový prenos bude dodatočne potvrdený listovou zásielkou alebo doporučenou zásielkou, v prípadoch ak je požiadavka, že doklady musia byť opatrené odtlačkom pečiatky a podpisom.</w:t>
      </w:r>
    </w:p>
    <w:p w:rsidR="00CB2029" w:rsidRPr="00D271F3" w:rsidRDefault="00CB2029" w:rsidP="00CB2029">
      <w:pPr>
        <w:numPr>
          <w:ilvl w:val="0"/>
          <w:numId w:val="25"/>
        </w:numPr>
        <w:tabs>
          <w:tab w:val="clear" w:pos="180"/>
          <w:tab w:val="num" w:pos="540"/>
        </w:tabs>
        <w:spacing w:before="120"/>
        <w:ind w:left="540" w:hanging="360"/>
        <w:jc w:val="both"/>
      </w:pPr>
      <w:r w:rsidRPr="00D271F3">
        <w:t>Vzájomná komunikácia bude prebiehať v slovenskom jazyku.</w:t>
      </w:r>
    </w:p>
    <w:p w:rsidR="00CB2029" w:rsidRPr="00D271F3" w:rsidRDefault="00CB2029" w:rsidP="00CB2029">
      <w:pPr>
        <w:numPr>
          <w:ilvl w:val="0"/>
          <w:numId w:val="25"/>
        </w:numPr>
        <w:tabs>
          <w:tab w:val="clear" w:pos="180"/>
          <w:tab w:val="num" w:pos="540"/>
        </w:tabs>
        <w:spacing w:before="120"/>
        <w:ind w:left="540" w:hanging="360"/>
        <w:jc w:val="both"/>
      </w:pPr>
      <w:r w:rsidRPr="00D271F3">
        <w:t xml:space="preserve">Pre počítanie lehôt platí, že do plynutia lehoty sa nezapočítava deň, keď došlo </w:t>
      </w:r>
      <w:r w:rsidRPr="00D271F3">
        <w:br/>
        <w:t>k skutočnosti určujúcej začiatok lehoty.</w:t>
      </w:r>
    </w:p>
    <w:p w:rsidR="00CB2029" w:rsidRPr="00D271F3" w:rsidRDefault="00CB2029" w:rsidP="00CB2029">
      <w:pPr>
        <w:numPr>
          <w:ilvl w:val="0"/>
          <w:numId w:val="25"/>
        </w:numPr>
        <w:tabs>
          <w:tab w:val="clear" w:pos="180"/>
          <w:tab w:val="num" w:pos="540"/>
        </w:tabs>
        <w:spacing w:before="120"/>
        <w:ind w:left="540" w:hanging="360"/>
        <w:jc w:val="both"/>
      </w:pPr>
      <w:r w:rsidRPr="00D271F3">
        <w:t xml:space="preserve">Lehoty určené podľa týždňov, mesiacov alebo rokov končia sa uplynutím toho dňa, ktorý sa svojím označením zhoduje s dňom, keď došlo k skutočnosti určujúcej začiatok lehoty, a ak ho v mesiaci niet, posledným dňom mesiaca. Ak koniec lehoty pripadne </w:t>
      </w:r>
      <w:r w:rsidRPr="00D271F3">
        <w:br/>
        <w:t>na sobotu, nedeľu alebo sviatok, je posledným dňom lehoty najbližší nasledujúci pracovný deň.</w:t>
      </w:r>
    </w:p>
    <w:p w:rsidR="00CB2029" w:rsidRPr="00D271F3" w:rsidRDefault="00CB2029" w:rsidP="00CB2029">
      <w:pPr>
        <w:numPr>
          <w:ilvl w:val="0"/>
          <w:numId w:val="25"/>
        </w:numPr>
        <w:tabs>
          <w:tab w:val="clear" w:pos="180"/>
          <w:tab w:val="num" w:pos="540"/>
        </w:tabs>
        <w:spacing w:before="120"/>
        <w:ind w:left="540" w:hanging="360"/>
        <w:jc w:val="both"/>
      </w:pPr>
      <w:r w:rsidRPr="00D271F3">
        <w:t>Lehota je zachovaná, ak sa posledný deň lehoty podanie odovzdá orgánu, ktorý má povinnosť ho doručiť alebo sa odošle emailom alebo faxom.</w:t>
      </w:r>
    </w:p>
    <w:p w:rsidR="00CB2029" w:rsidRPr="00D271F3" w:rsidRDefault="00CB2029" w:rsidP="00CB2029">
      <w:pPr>
        <w:spacing w:before="120"/>
        <w:jc w:val="both"/>
        <w:rPr>
          <w:bCs/>
        </w:rPr>
      </w:pP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Článok 12</w:t>
      </w:r>
      <w:r w:rsidRPr="00D271F3">
        <w:rPr>
          <w:rFonts w:ascii="Times New Roman" w:hAnsi="Times New Roman" w:cs="Times New Roman"/>
          <w:sz w:val="24"/>
          <w:szCs w:val="24"/>
        </w:rPr>
        <w:tab/>
        <w:t xml:space="preserve">OPRÁVNENÉ </w:t>
      </w:r>
      <w:r w:rsidRPr="00D271F3">
        <w:rPr>
          <w:rFonts w:ascii="Times New Roman" w:hAnsi="Times New Roman" w:cs="Times New Roman"/>
          <w:caps/>
          <w:sz w:val="24"/>
          <w:szCs w:val="24"/>
        </w:rPr>
        <w:t>Výdavky</w:t>
      </w:r>
    </w:p>
    <w:p w:rsidR="00CB2029" w:rsidRPr="00D271F3" w:rsidRDefault="00CB2029" w:rsidP="00CB2029">
      <w:pPr>
        <w:numPr>
          <w:ilvl w:val="1"/>
          <w:numId w:val="13"/>
        </w:numPr>
        <w:tabs>
          <w:tab w:val="left" w:pos="540"/>
        </w:tabs>
        <w:spacing w:before="120"/>
        <w:jc w:val="both"/>
        <w:rPr>
          <w:bCs/>
        </w:rPr>
      </w:pPr>
      <w:r w:rsidRPr="00D271F3">
        <w:rPr>
          <w:bCs/>
        </w:rPr>
        <w:t>Oprávnenými výdavkami sú všetky výdavky, ktoré sú nevyhnutné na realizáciu aktivít Projektu tak ako je uvedený v rozhodnutí o schválení ŽoNFP, a ktoré spĺňajú nasledujúce podmienky:</w:t>
      </w:r>
    </w:p>
    <w:p w:rsidR="00CB2029" w:rsidRPr="00D271F3" w:rsidRDefault="00CB2029" w:rsidP="00CB2029">
      <w:pPr>
        <w:numPr>
          <w:ilvl w:val="0"/>
          <w:numId w:val="14"/>
        </w:numPr>
        <w:spacing w:before="120"/>
        <w:jc w:val="both"/>
        <w:rPr>
          <w:bCs/>
        </w:rPr>
      </w:pPr>
      <w:r w:rsidRPr="00D271F3">
        <w:rPr>
          <w:bCs/>
        </w:rPr>
        <w:t>vznikli v čase realizácie aktivít Projektu a v súvislosti s Projektom pred stanoveným termínom ukončenia realizácie aktivít Projektu;</w:t>
      </w:r>
    </w:p>
    <w:p w:rsidR="00CB2029" w:rsidRPr="00D271F3" w:rsidRDefault="00CB2029" w:rsidP="00CB2029">
      <w:pPr>
        <w:numPr>
          <w:ilvl w:val="0"/>
          <w:numId w:val="14"/>
        </w:numPr>
        <w:spacing w:before="120"/>
        <w:jc w:val="both"/>
        <w:rPr>
          <w:bCs/>
        </w:rPr>
      </w:pPr>
      <w:r w:rsidRPr="00D271F3">
        <w:rPr>
          <w:bCs/>
        </w:rPr>
        <w:t>patria do skupiny výdavkov odsúhlaseného rozpočtu Projektu;</w:t>
      </w:r>
    </w:p>
    <w:p w:rsidR="00CB2029" w:rsidRPr="00D271F3" w:rsidRDefault="00CB2029" w:rsidP="00CB2029">
      <w:pPr>
        <w:numPr>
          <w:ilvl w:val="0"/>
          <w:numId w:val="14"/>
        </w:numPr>
        <w:spacing w:before="120"/>
        <w:jc w:val="both"/>
        <w:rPr>
          <w:bCs/>
        </w:rPr>
      </w:pPr>
      <w:r w:rsidRPr="00D271F3">
        <w:rPr>
          <w:bCs/>
        </w:rPr>
        <w:t>spĺňajú podmienky oprávnenosti výdavkov v zmysle príslušného písomného vyzvania, resp. iného dokumentu Poskytovateľa, ktorým sa určujú podmienky oprávnenosti výdavkov</w:t>
      </w:r>
      <w:r w:rsidR="003E3969">
        <w:rPr>
          <w:bCs/>
        </w:rPr>
        <w:t>, napr.</w:t>
      </w:r>
      <w:r w:rsidR="003E3969" w:rsidRPr="00B27B2E">
        <w:rPr>
          <w:bCs/>
        </w:rPr>
        <w:t xml:space="preserve"> </w:t>
      </w:r>
      <w:r w:rsidR="003E3969">
        <w:rPr>
          <w:bCs/>
        </w:rPr>
        <w:t>Príručka pre Prijímateľa OPŽP alebo usmernenia RO.</w:t>
      </w:r>
    </w:p>
    <w:p w:rsidR="00CB2029" w:rsidRPr="00D271F3" w:rsidRDefault="00CB2029" w:rsidP="00CB2029">
      <w:pPr>
        <w:numPr>
          <w:ilvl w:val="0"/>
          <w:numId w:val="14"/>
        </w:numPr>
        <w:spacing w:before="120"/>
        <w:jc w:val="both"/>
        <w:rPr>
          <w:bCs/>
        </w:rPr>
      </w:pPr>
      <w:r w:rsidRPr="00D271F3">
        <w:rPr>
          <w:bCs/>
        </w:rPr>
        <w:t>zodpovedajú cenám bežným na trhu v čase ich vzniku a v mieste ich vzniku;</w:t>
      </w:r>
    </w:p>
    <w:p w:rsidR="00CB2029" w:rsidRPr="00D271F3" w:rsidRDefault="00CB2029" w:rsidP="00CD639B">
      <w:pPr>
        <w:numPr>
          <w:ilvl w:val="0"/>
          <w:numId w:val="14"/>
        </w:numPr>
        <w:spacing w:before="120"/>
        <w:jc w:val="both"/>
        <w:rPr>
          <w:bCs/>
        </w:rPr>
      </w:pPr>
      <w:r w:rsidRPr="00D271F3">
        <w:rPr>
          <w:bCs/>
        </w:rPr>
        <w:t xml:space="preserve">sú podložené účtovnými dokladmi v zmysle zákona č. 431/2002 </w:t>
      </w:r>
      <w:proofErr w:type="spellStart"/>
      <w:r w:rsidRPr="00D271F3">
        <w:rPr>
          <w:bCs/>
        </w:rPr>
        <w:t>Z.z</w:t>
      </w:r>
      <w:proofErr w:type="spellEnd"/>
      <w:r w:rsidRPr="00D271F3">
        <w:rPr>
          <w:bCs/>
        </w:rPr>
        <w:t>.                              o účtovníctve v znení neskorších predpisov a boli riadne zaúčtované. Za účtovný doklad sa považuje aj doklad, ktorý slúži na interné preúčtovanie osobných výdavkov, nepriamych výdavkov a odpisov vzniknutých Prijímateľovi v súvislosti s realizáciou aktivít Projektu</w:t>
      </w:r>
      <w:r w:rsidR="00CD639B" w:rsidRPr="00D271F3">
        <w:rPr>
          <w:bCs/>
        </w:rPr>
        <w:t>. Týmto nie je dotknuté preukazovanie výdavkov zjednodušeným vykazovaním výdavkov podľa čl. 11 ods. 3 písm. b) Nariadenia EP a Rady (ES) 1081/2006 a čl. 7 ods. 4 Nariadenia EP a Rady (ES) 1080/2006</w:t>
      </w:r>
      <w:r w:rsidRPr="00D271F3">
        <w:rPr>
          <w:bCs/>
        </w:rPr>
        <w:t>;</w:t>
      </w:r>
    </w:p>
    <w:p w:rsidR="00CB2029" w:rsidRPr="00D271F3" w:rsidRDefault="00CB2029" w:rsidP="00CB2029">
      <w:pPr>
        <w:numPr>
          <w:ilvl w:val="0"/>
          <w:numId w:val="14"/>
        </w:numPr>
        <w:spacing w:before="120"/>
        <w:jc w:val="both"/>
        <w:rPr>
          <w:bCs/>
        </w:rPr>
      </w:pPr>
      <w:r w:rsidRPr="00D271F3">
        <w:t xml:space="preserve">navzájom sa časovo a vecne </w:t>
      </w:r>
      <w:r w:rsidRPr="00D271F3">
        <w:rPr>
          <w:bCs/>
        </w:rPr>
        <w:t>neprekrývajú a neprekrývajú sa aj s inými prostriedkami z verejných zdrojov;</w:t>
      </w:r>
    </w:p>
    <w:p w:rsidR="00CB2029" w:rsidRPr="00D271F3" w:rsidRDefault="00CB2029" w:rsidP="00CB2029">
      <w:pPr>
        <w:numPr>
          <w:ilvl w:val="0"/>
          <w:numId w:val="14"/>
        </w:numPr>
        <w:spacing w:before="120"/>
        <w:jc w:val="both"/>
        <w:rPr>
          <w:bCs/>
        </w:rPr>
      </w:pPr>
      <w:r w:rsidRPr="00D271F3">
        <w:t>vznikli v oprávnenom období podľa rozhodnutia o schválení ŽoNFP;</w:t>
      </w:r>
    </w:p>
    <w:p w:rsidR="00CB2029" w:rsidRPr="00D271F3" w:rsidRDefault="00CB2029" w:rsidP="00CB2029">
      <w:pPr>
        <w:numPr>
          <w:ilvl w:val="0"/>
          <w:numId w:val="14"/>
        </w:numPr>
        <w:spacing w:before="120"/>
        <w:jc w:val="both"/>
        <w:rPr>
          <w:bCs/>
        </w:rPr>
      </w:pPr>
      <w:r w:rsidRPr="00D271F3">
        <w:rPr>
          <w:bCs/>
        </w:rPr>
        <w:t>v prípade prác, tovarov a služieb od tretích subjektov boli obstarané v súlade s Rozhodnutím a všeobecne záväznými právnymi predpismi SR a EÚ;</w:t>
      </w:r>
    </w:p>
    <w:p w:rsidR="003E3969" w:rsidRPr="00D572D4" w:rsidRDefault="00CB2029" w:rsidP="003E3969">
      <w:pPr>
        <w:numPr>
          <w:ilvl w:val="0"/>
          <w:numId w:val="14"/>
        </w:numPr>
        <w:spacing w:before="120"/>
        <w:jc w:val="both"/>
        <w:rPr>
          <w:bCs/>
        </w:rPr>
      </w:pPr>
      <w:r w:rsidRPr="00D271F3">
        <w:rPr>
          <w:bCs/>
        </w:rPr>
        <w:t>v prípade výdavkov na dodatočné stavebné práce</w:t>
      </w:r>
      <w:r w:rsidRPr="00D271F3">
        <w:t xml:space="preserve"> alebo služby, ktoré vznikli na základe dodatku zmluvy medzi Prijímateľom a úspešným uchádzačom za predpokladu že</w:t>
      </w:r>
      <w:r w:rsidR="003E3969">
        <w:t xml:space="preserve"> sú splnené všetky nasledovné body súčasne</w:t>
      </w:r>
      <w:r w:rsidR="003E3969" w:rsidRPr="00D572D4">
        <w:t>:</w:t>
      </w:r>
    </w:p>
    <w:p w:rsidR="00CB2029" w:rsidRPr="00D271F3" w:rsidRDefault="00CB2029" w:rsidP="003E3969">
      <w:pPr>
        <w:spacing w:before="120"/>
        <w:ind w:left="540"/>
        <w:jc w:val="both"/>
        <w:rPr>
          <w:bCs/>
        </w:rPr>
      </w:pPr>
      <w:r w:rsidRPr="00D271F3">
        <w:t>:</w:t>
      </w:r>
    </w:p>
    <w:p w:rsidR="00CB2029" w:rsidRPr="00D271F3" w:rsidRDefault="00CB2029" w:rsidP="00CB2029">
      <w:pPr>
        <w:ind w:left="1800" w:hanging="360"/>
        <w:jc w:val="both"/>
      </w:pPr>
      <w:r w:rsidRPr="00D271F3">
        <w:t>1.</w:t>
      </w:r>
      <w:r w:rsidRPr="00D271F3">
        <w:tab/>
        <w:t>súhrnná hodnota zákaziek na dodatočné (doplňujúce)  stavebné práce alebo služby neprekročila 50% pôvodnej hodnoty zmluvy,</w:t>
      </w:r>
    </w:p>
    <w:p w:rsidR="00CB2029" w:rsidRPr="00D271F3" w:rsidRDefault="00CB2029" w:rsidP="00CB2029">
      <w:pPr>
        <w:ind w:left="1416"/>
        <w:jc w:val="both"/>
      </w:pPr>
    </w:p>
    <w:p w:rsidR="00CB2029" w:rsidRPr="00D271F3" w:rsidRDefault="00CB2029" w:rsidP="00CB2029">
      <w:pPr>
        <w:ind w:left="1800" w:hanging="360"/>
        <w:jc w:val="both"/>
      </w:pPr>
      <w:r w:rsidRPr="00D271F3">
        <w:t>2.</w:t>
      </w:r>
      <w:r w:rsidRPr="00D271F3">
        <w:tab/>
        <w:t>dodatočné (doplňujúce) stavebné práce alebo služby boli vynútené nepredvídateľnými okolnosťami a</w:t>
      </w:r>
    </w:p>
    <w:p w:rsidR="00CB2029" w:rsidRPr="00D271F3" w:rsidRDefault="00CB2029" w:rsidP="00CB2029">
      <w:pPr>
        <w:ind w:left="1416"/>
        <w:jc w:val="both"/>
      </w:pPr>
    </w:p>
    <w:p w:rsidR="00CB2029" w:rsidRPr="00D271F3" w:rsidRDefault="00CB2029" w:rsidP="00CB2029">
      <w:pPr>
        <w:ind w:left="1800" w:hanging="384"/>
        <w:jc w:val="both"/>
      </w:pPr>
      <w:r w:rsidRPr="00D271F3">
        <w:t>3.</w:t>
      </w:r>
      <w:r w:rsidRPr="00D271F3">
        <w:tab/>
        <w:t>dodatočné (doplňujúce) stavebné práce alebo služby nie sú technicky alebo ekonomicky oddeliteľné od pôvodného plnenia zmluvy bez toho, aby to verejnému obstarávateľovi nespôsobilo neprimerané ťažkosti, alebo sú technicky alebo ekonomicky oddeliteľné od pôvodného  plnenia zmluvy, ale sú nevyhnutné na ďalšie plnenie  podľa pôvodnej zmluvy;</w:t>
      </w:r>
    </w:p>
    <w:p w:rsidR="00CB2029" w:rsidRPr="00D271F3" w:rsidRDefault="00CB2029" w:rsidP="00CB2029">
      <w:pPr>
        <w:ind w:left="1416"/>
        <w:jc w:val="both"/>
      </w:pPr>
      <w:r w:rsidRPr="00D271F3">
        <w:t xml:space="preserve"> </w:t>
      </w:r>
    </w:p>
    <w:p w:rsidR="00CB2029" w:rsidRPr="00D271F3" w:rsidRDefault="00CB2029" w:rsidP="00CB2029">
      <w:pPr>
        <w:numPr>
          <w:ilvl w:val="0"/>
          <w:numId w:val="14"/>
        </w:numPr>
        <w:spacing w:before="120"/>
        <w:jc w:val="both"/>
        <w:rPr>
          <w:bCs/>
        </w:rPr>
      </w:pPr>
      <w:r w:rsidRPr="00D271F3">
        <w:rPr>
          <w:bCs/>
        </w:rPr>
        <w:t>boli vynaložené v súlade s Rozhodnutím, právnymi predpismi SR a EÚ.</w:t>
      </w:r>
    </w:p>
    <w:p w:rsidR="00CB2029" w:rsidRDefault="00CB2029" w:rsidP="003E3969">
      <w:pPr>
        <w:numPr>
          <w:ilvl w:val="1"/>
          <w:numId w:val="13"/>
        </w:numPr>
        <w:spacing w:before="120"/>
        <w:jc w:val="both"/>
        <w:rPr>
          <w:bCs/>
        </w:rPr>
      </w:pPr>
      <w:r w:rsidRPr="00D271F3">
        <w:rPr>
          <w:bCs/>
        </w:rPr>
        <w:t>Výdavky Prijímateľa deklarované v Žiadosti o platbu sú zaokrúhlené na dve desatinné miesta (1 eurocent).</w:t>
      </w:r>
    </w:p>
    <w:p w:rsidR="003E3969" w:rsidRPr="00BB5410" w:rsidRDefault="003E3969" w:rsidP="003E3969">
      <w:pPr>
        <w:numPr>
          <w:ilvl w:val="1"/>
          <w:numId w:val="13"/>
        </w:numPr>
        <w:spacing w:before="120"/>
        <w:jc w:val="both"/>
      </w:pPr>
      <w:r w:rsidRPr="00BB5410">
        <w:t>Ak výdavok nespĺňa podmienky oprávnenosti podľa ods. 1 tohto článku VP</w:t>
      </w:r>
      <w:r w:rsidRPr="004D290D">
        <w:t xml:space="preserve"> </w:t>
      </w:r>
      <w:r w:rsidRPr="00BB5410">
        <w:t>a tieto výdavky vyčísli osoba oprávnená na výkon kontroly a auditu uvedená v </w:t>
      </w:r>
      <w:r w:rsidRPr="00C62018">
        <w:t>článku 1</w:t>
      </w:r>
      <w:r>
        <w:t>0</w:t>
      </w:r>
      <w:r w:rsidRPr="00BB5410">
        <w:t xml:space="preserve"> </w:t>
      </w:r>
      <w:r>
        <w:t xml:space="preserve">týchto </w:t>
      </w:r>
      <w:r w:rsidRPr="00BB5410">
        <w:t>VP ako neoprávnené,</w:t>
      </w:r>
      <w:r w:rsidRPr="004D290D">
        <w:t xml:space="preserve"> </w:t>
      </w:r>
      <w:r w:rsidRPr="00D31CC2">
        <w:t>Prijímateľ je povinný vrátiť NFP alebo jeho časť</w:t>
      </w:r>
      <w:r w:rsidRPr="00BB5410">
        <w:t>.</w:t>
      </w:r>
    </w:p>
    <w:p w:rsidR="003E3969" w:rsidRPr="00D271F3" w:rsidRDefault="003E3969" w:rsidP="003E3969">
      <w:pPr>
        <w:spacing w:before="120"/>
        <w:jc w:val="both"/>
        <w:rPr>
          <w:bCs/>
        </w:rPr>
      </w:pPr>
    </w:p>
    <w:p w:rsidR="00CB2029" w:rsidRPr="00D271F3" w:rsidRDefault="00CB2029" w:rsidP="00CB2029">
      <w:pPr>
        <w:pStyle w:val="Nadpis3"/>
        <w:spacing w:before="120" w:after="0"/>
        <w:ind w:left="1260" w:hanging="1260"/>
        <w:jc w:val="both"/>
        <w:rPr>
          <w:rFonts w:ascii="Times New Roman" w:hAnsi="Times New Roman" w:cs="Times New Roman"/>
          <w:sz w:val="24"/>
          <w:szCs w:val="24"/>
        </w:rPr>
      </w:pPr>
    </w:p>
    <w:p w:rsidR="00CB2029" w:rsidRPr="00D271F3" w:rsidRDefault="00CB2029" w:rsidP="00CB2029">
      <w:pPr>
        <w:pStyle w:val="Nadpis3"/>
        <w:spacing w:before="120" w:after="0"/>
        <w:ind w:left="1440" w:hanging="1440"/>
        <w:jc w:val="both"/>
        <w:rPr>
          <w:rFonts w:ascii="Times New Roman" w:hAnsi="Times New Roman" w:cs="Times New Roman"/>
          <w:caps/>
          <w:sz w:val="24"/>
          <w:szCs w:val="24"/>
        </w:rPr>
      </w:pPr>
      <w:r w:rsidRPr="00D271F3">
        <w:rPr>
          <w:rFonts w:ascii="Times New Roman" w:hAnsi="Times New Roman" w:cs="Times New Roman"/>
          <w:sz w:val="24"/>
          <w:szCs w:val="24"/>
        </w:rPr>
        <w:t>Článok 13</w:t>
      </w:r>
      <w:r w:rsidRPr="00D271F3">
        <w:rPr>
          <w:rFonts w:ascii="Times New Roman" w:hAnsi="Times New Roman" w:cs="Times New Roman"/>
          <w:sz w:val="24"/>
          <w:szCs w:val="24"/>
        </w:rPr>
        <w:tab/>
      </w:r>
      <w:r w:rsidRPr="00D271F3">
        <w:rPr>
          <w:rFonts w:ascii="Times New Roman" w:hAnsi="Times New Roman" w:cs="Times New Roman"/>
          <w:caps/>
          <w:sz w:val="24"/>
          <w:szCs w:val="24"/>
        </w:rPr>
        <w:t>ÚČtY PrijímateľA</w:t>
      </w:r>
    </w:p>
    <w:p w:rsidR="00CB2029" w:rsidRPr="00D271F3" w:rsidRDefault="00CB2029" w:rsidP="00CB2029">
      <w:pPr>
        <w:spacing w:before="120" w:after="120"/>
        <w:ind w:left="900" w:hanging="540"/>
        <w:jc w:val="both"/>
      </w:pPr>
      <w:r w:rsidRPr="00D271F3">
        <w:t xml:space="preserve">1. Poskytovateľ zabezpečí poskytnutie NFP (ďalej aj „platba“) Prijímateľovi bezhotovostne formou rozpočtového opatrenia v súlade so zákonom č. </w:t>
      </w:r>
      <w:r w:rsidRPr="00D271F3">
        <w:rPr>
          <w:bCs/>
        </w:rPr>
        <w:t>523/2004 Z. z. o rozpočtových pravidlách verejnej správy.</w:t>
      </w:r>
    </w:p>
    <w:p w:rsidR="00CB2029" w:rsidRPr="00D271F3" w:rsidRDefault="00CB2029" w:rsidP="00CB2029">
      <w:pPr>
        <w:spacing w:before="120" w:after="120"/>
        <w:ind w:left="900" w:hanging="540"/>
        <w:jc w:val="both"/>
      </w:pPr>
      <w:r w:rsidRPr="00D271F3">
        <w:rPr>
          <w:bCs/>
        </w:rPr>
        <w:t xml:space="preserve">2. </w:t>
      </w:r>
      <w:r w:rsidRPr="00D271F3">
        <w:rPr>
          <w:bCs/>
        </w:rPr>
        <w:tab/>
        <w:t>V súvislosti s realizáciou aktivít Projektu je Prijímateľ povinný prijímať platby na výdavkový účet Prijímateľa, ktorý má otvorený v Štátnej pokladnici (ďalej len „účet Prijímateľa“), a ktorý je vedený v EUR</w:t>
      </w:r>
      <w:r w:rsidRPr="00D271F3">
        <w:rPr>
          <w:lang w:eastAsia="fr-FR"/>
        </w:rPr>
        <w:t>.</w:t>
      </w:r>
      <w:r w:rsidRPr="00D271F3">
        <w:t xml:space="preserve"> Účet Prijímateľa slúži na poskytnutie NFP formou rozpočtového opatrenia. Číslo účtu Prijímateľa (vrátane </w:t>
      </w:r>
      <w:proofErr w:type="spellStart"/>
      <w:r w:rsidRPr="00D271F3">
        <w:t>predčíslia</w:t>
      </w:r>
      <w:proofErr w:type="spellEnd"/>
      <w:r w:rsidRPr="00D271F3">
        <w:t xml:space="preserve">) a kód banky je uvedené v článku 1 Rozhodnutia o poskytnutí NFP. </w:t>
      </w:r>
    </w:p>
    <w:p w:rsidR="00CB2029" w:rsidRPr="00D271F3" w:rsidRDefault="00CB2029" w:rsidP="00CB2029">
      <w:pPr>
        <w:spacing w:before="120" w:after="120"/>
        <w:ind w:left="900" w:hanging="540"/>
        <w:jc w:val="both"/>
        <w:rPr>
          <w:lang w:eastAsia="fr-FR"/>
        </w:rPr>
      </w:pPr>
      <w:r w:rsidRPr="00D271F3">
        <w:rPr>
          <w:lang w:eastAsia="fr-FR"/>
        </w:rPr>
        <w:t>3.</w:t>
      </w:r>
      <w:r w:rsidRPr="00D271F3">
        <w:rPr>
          <w:lang w:eastAsia="fr-FR"/>
        </w:rPr>
        <w:tab/>
      </w:r>
      <w:r w:rsidRPr="00D271F3">
        <w:t>Prijímateľ</w:t>
      </w:r>
      <w:r w:rsidRPr="00D271F3">
        <w:rPr>
          <w:bCs/>
        </w:rPr>
        <w:t xml:space="preserve"> je povinný udržiavať účet Prijímateľa otvorený a nesmie ho zrušiť až do prijatia poslednej platby NFP od Poskytovateľa. Táto povinnosť sa vzťahuje aj na ostatné účty otvorené Prijímateľom podľa tohto článku VP.</w:t>
      </w:r>
    </w:p>
    <w:p w:rsidR="00CB2029" w:rsidRPr="00D271F3" w:rsidRDefault="00CB2029" w:rsidP="00CB2029">
      <w:pPr>
        <w:spacing w:before="120" w:after="120"/>
        <w:ind w:left="900" w:hanging="540"/>
        <w:jc w:val="both"/>
      </w:pPr>
      <w:r w:rsidRPr="00D271F3">
        <w:t>4.</w:t>
      </w:r>
      <w:r w:rsidRPr="00D271F3">
        <w:tab/>
      </w:r>
      <w:r w:rsidRPr="00D271F3">
        <w:rPr>
          <w:lang w:eastAsia="fr-FR"/>
        </w:rPr>
        <w:t>V </w:t>
      </w:r>
      <w:r w:rsidRPr="00D271F3">
        <w:t>prípade</w:t>
      </w:r>
      <w:r w:rsidRPr="00D271F3">
        <w:rPr>
          <w:lang w:eastAsia="fr-FR"/>
        </w:rPr>
        <w:t xml:space="preserve"> využitia systému refundácie je Prijímateľ povinný</w:t>
      </w:r>
      <w:r w:rsidRPr="00D271F3">
        <w:t xml:space="preserve"> otvoriť si ako účet Prijímateľa samostatný výdavkový účet pre prostriedky NFP, pričom tento účet môže slúžiť aj na príjem platieb v rámci systému zálohových platieb. Číslo tohto účtu (vrátane </w:t>
      </w:r>
      <w:proofErr w:type="spellStart"/>
      <w:r w:rsidRPr="00D271F3">
        <w:t>predčíslia</w:t>
      </w:r>
      <w:proofErr w:type="spellEnd"/>
      <w:r w:rsidRPr="00D271F3">
        <w:t>) a kód banky je uvedené v článku 1 Rozhodnutia o poskytnutí NFP .</w:t>
      </w:r>
    </w:p>
    <w:p w:rsidR="00CB2029" w:rsidRPr="00D271F3" w:rsidRDefault="00CB2029" w:rsidP="00CB2029">
      <w:pPr>
        <w:spacing w:before="120" w:after="120"/>
        <w:ind w:left="900" w:hanging="540"/>
        <w:jc w:val="both"/>
      </w:pPr>
      <w:r w:rsidRPr="00D271F3">
        <w:rPr>
          <w:bCs/>
        </w:rPr>
        <w:t>5.</w:t>
      </w:r>
      <w:r w:rsidRPr="00D271F3">
        <w:rPr>
          <w:bCs/>
        </w:rPr>
        <w:tab/>
        <w:t>V prípade</w:t>
      </w:r>
      <w:r w:rsidRPr="00D271F3">
        <w:t xml:space="preserve"> využitia systému refundácie môže Prijímateľ realizovať úhrady oprávnených výdavkov aj z iných účtov otvorených Prijímateľom pri dodržaní podmienky existencie účtu Prijímateľa určeného na príjem NFP. Prijímateľ je povinný bezodkladne po realizácii výdavkov z týchto účtov písomne oznámiť Poskytovateľovi identifikáciu takýchto účtov.</w:t>
      </w:r>
    </w:p>
    <w:p w:rsidR="00CB2029" w:rsidRPr="00D271F3" w:rsidRDefault="00CB2029" w:rsidP="00CB2029">
      <w:pPr>
        <w:numPr>
          <w:ilvl w:val="1"/>
          <w:numId w:val="31"/>
        </w:numPr>
        <w:tabs>
          <w:tab w:val="clear" w:pos="720"/>
          <w:tab w:val="num" w:pos="900"/>
        </w:tabs>
        <w:spacing w:before="120" w:after="120"/>
        <w:ind w:left="900" w:hanging="540"/>
        <w:jc w:val="both"/>
      </w:pPr>
      <w:r w:rsidRPr="00D271F3">
        <w:t>V</w:t>
      </w:r>
      <w:r w:rsidRPr="00D271F3">
        <w:rPr>
          <w:rFonts w:cs="Arial"/>
          <w:szCs w:val="16"/>
        </w:rPr>
        <w:t> prípade, ak je samostatný výdavkový účet pre prostriedky NFP podľa odseku 4 tohto článku VP využívaný aj na úhradu výdavkov spojených s realizáciou Projektu z poskytnutej zálohovej platby, môžu byť špecifické výdavky realizované aj z iného výdavkového účtu otvoreného Prijímateľom. Tieto výdavky nesmú byť hradené z účtu zriadeného na realizáciu iných programov zahraničnej pomoci (napr. projektov Finančného mechanizmu Európskeho hospodárskeho priestoru, Nórskeho finančného mechanizmu</w:t>
      </w:r>
      <w:r w:rsidRPr="00D271F3">
        <w:t xml:space="preserve"> alebo iných projektov financovaných zo štrukturálnych fondov a Kohézneho fondu</w:t>
      </w:r>
      <w:r w:rsidRPr="00D271F3">
        <w:rPr>
          <w:rFonts w:cs="Arial"/>
          <w:szCs w:val="16"/>
        </w:rPr>
        <w:t>). V tomto prípade Prijímateľ po pripísaní zálohovej platby prevádza prostriedky NFP na úhradu špecifických výdavkov jedným z nasledovných spôsobov:</w:t>
      </w:r>
    </w:p>
    <w:p w:rsidR="00CB2029" w:rsidRPr="00D271F3" w:rsidRDefault="00CB2029" w:rsidP="00CB2029">
      <w:pPr>
        <w:numPr>
          <w:ilvl w:val="0"/>
          <w:numId w:val="30"/>
        </w:numPr>
        <w:tabs>
          <w:tab w:val="clear" w:pos="2580"/>
          <w:tab w:val="num" w:pos="1260"/>
        </w:tabs>
        <w:autoSpaceDE w:val="0"/>
        <w:autoSpaceDN w:val="0"/>
        <w:adjustRightInd w:val="0"/>
        <w:ind w:left="1260"/>
        <w:jc w:val="both"/>
        <w:rPr>
          <w:rFonts w:cs="Arial"/>
          <w:szCs w:val="16"/>
        </w:rPr>
      </w:pPr>
      <w:r w:rsidRPr="00D271F3">
        <w:rPr>
          <w:rFonts w:cs="Arial"/>
          <w:szCs w:val="16"/>
        </w:rPr>
        <w:t xml:space="preserve">zo samostatného výdavkového účtu pre prostriedky NFP podľa odseku 4 tohto článku VP prevedie </w:t>
      </w:r>
      <w:proofErr w:type="spellStart"/>
      <w:r w:rsidRPr="00D271F3">
        <w:rPr>
          <w:rFonts w:cs="Arial"/>
          <w:szCs w:val="16"/>
        </w:rPr>
        <w:t>alikvótny</w:t>
      </w:r>
      <w:proofErr w:type="spellEnd"/>
      <w:r w:rsidRPr="00D271F3">
        <w:rPr>
          <w:rFonts w:cs="Arial"/>
          <w:szCs w:val="16"/>
        </w:rPr>
        <w:t xml:space="preserve"> podiel špecifického výdavku na iný výdavkový účet otvorený Prijímateľom a následne, najneskôr do siedmych dní realizuje z tohto účtu platbu Dodávateľovi Projektu. Prijímateľ predloží Poskytovateľovi výpis z tohto účtu potvrdzujúci úhradu výdavku Dodávateľovi Projektu a výpis z samostatného výdavkového účtu pre prostriedky NFP podľa odseku 1.4 tohto článku VP potvrdzujúci použitie prostriedkov z poskytnutej zálohovej platby;</w:t>
      </w:r>
    </w:p>
    <w:p w:rsidR="00CB2029" w:rsidRPr="00D271F3" w:rsidRDefault="00CB2029" w:rsidP="00CB2029">
      <w:pPr>
        <w:numPr>
          <w:ilvl w:val="0"/>
          <w:numId w:val="30"/>
        </w:numPr>
        <w:tabs>
          <w:tab w:val="clear" w:pos="2580"/>
          <w:tab w:val="num" w:pos="1260"/>
        </w:tabs>
        <w:autoSpaceDE w:val="0"/>
        <w:autoSpaceDN w:val="0"/>
        <w:adjustRightInd w:val="0"/>
        <w:ind w:left="1260"/>
        <w:jc w:val="both"/>
        <w:rPr>
          <w:rFonts w:cs="Arial"/>
          <w:szCs w:val="16"/>
        </w:rPr>
      </w:pPr>
      <w:r w:rsidRPr="00D271F3">
        <w:rPr>
          <w:rFonts w:cs="Arial"/>
          <w:szCs w:val="16"/>
        </w:rPr>
        <w:t>v rámci kalendárneho mesiaca (v decembri najneskôr do 30.12. daného rozpočtového roka) prevedie prostriedky NFP zo samostatného výdavkového účtu pre prostriedky NFP podľa odseku 4 tohto článku VP na iný výdavkový účet otvorený Prijímateľom, z ktorého priebežne v danom kalendárnom mesiaci realizuje úhrady špecifických výdavkov.</w:t>
      </w:r>
    </w:p>
    <w:p w:rsidR="00CB2029" w:rsidRPr="00D271F3" w:rsidRDefault="00CB2029" w:rsidP="00CB2029">
      <w:pPr>
        <w:spacing w:before="120" w:after="120"/>
        <w:ind w:left="888"/>
        <w:jc w:val="both"/>
      </w:pPr>
      <w:r w:rsidRPr="00D271F3">
        <w:t>Prijímateľ je povinný bezodkladne písomne oznámiť Poskytovateľovi identifikáciu iného výdavkového účtu otvoreného Prijímateľom, z ktorého realizuje špecifické typy výdavkov. Zoznam špecifických typov výdavkov uvedie Poskytovateľ v Príručke pre žiadateľa o NFP, resp. Príručke pre Prijímateľa.</w:t>
      </w: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p>
    <w:p w:rsidR="00CB2029" w:rsidRPr="00D271F3" w:rsidRDefault="00CB2029" w:rsidP="00CB2029">
      <w:pPr>
        <w:pStyle w:val="Nadpis3"/>
        <w:spacing w:before="120" w:after="0"/>
        <w:ind w:left="1440" w:hanging="1440"/>
        <w:jc w:val="both"/>
        <w:rPr>
          <w:rFonts w:ascii="Times New Roman" w:hAnsi="Times New Roman" w:cs="Times New Roman"/>
          <w:sz w:val="24"/>
          <w:szCs w:val="24"/>
        </w:rPr>
      </w:pPr>
      <w:r w:rsidRPr="00D271F3">
        <w:rPr>
          <w:rFonts w:ascii="Times New Roman" w:hAnsi="Times New Roman" w:cs="Times New Roman"/>
          <w:sz w:val="24"/>
          <w:szCs w:val="24"/>
        </w:rPr>
        <w:t xml:space="preserve">Článok 14 </w:t>
      </w:r>
      <w:r w:rsidRPr="00D271F3">
        <w:rPr>
          <w:rFonts w:ascii="Times New Roman" w:hAnsi="Times New Roman" w:cs="Times New Roman"/>
          <w:sz w:val="24"/>
          <w:szCs w:val="24"/>
        </w:rPr>
        <w:tab/>
      </w:r>
      <w:r w:rsidRPr="00D271F3">
        <w:rPr>
          <w:rFonts w:ascii="Times New Roman" w:hAnsi="Times New Roman" w:cs="Times New Roman"/>
          <w:caps/>
          <w:sz w:val="24"/>
          <w:szCs w:val="24"/>
        </w:rPr>
        <w:t>PLATBY</w:t>
      </w:r>
    </w:p>
    <w:p w:rsidR="00CB2029" w:rsidRPr="00D271F3" w:rsidRDefault="00CB2029" w:rsidP="00CB2029">
      <w:pPr>
        <w:spacing w:before="120" w:after="120"/>
        <w:ind w:left="360" w:hanging="360"/>
        <w:jc w:val="both"/>
        <w:rPr>
          <w:b/>
          <w:u w:val="single"/>
        </w:rPr>
      </w:pPr>
      <w:r w:rsidRPr="00D271F3">
        <w:rPr>
          <w:b/>
          <w:u w:val="single"/>
        </w:rPr>
        <w:t xml:space="preserve">5. </w:t>
      </w:r>
      <w:r w:rsidRPr="00D271F3">
        <w:rPr>
          <w:b/>
          <w:u w:val="single"/>
        </w:rPr>
        <w:tab/>
        <w:t>Ak ide výlučne o systém zálohových platieb</w:t>
      </w:r>
    </w:p>
    <w:p w:rsidR="00CB2029" w:rsidRPr="00D271F3" w:rsidRDefault="00CB2029" w:rsidP="00CB2029">
      <w:pPr>
        <w:numPr>
          <w:ilvl w:val="1"/>
          <w:numId w:val="26"/>
        </w:numPr>
        <w:tabs>
          <w:tab w:val="clear" w:pos="360"/>
          <w:tab w:val="num" w:pos="900"/>
        </w:tabs>
        <w:spacing w:before="120" w:after="120"/>
        <w:ind w:left="900" w:hanging="540"/>
        <w:jc w:val="both"/>
      </w:pPr>
      <w:r w:rsidRPr="00D271F3">
        <w:t xml:space="preserve">Poskytovateľ zabezpečí poskytnutie NFP, resp. jeho časti (ďalej aj „platba“) systémom zálohových platieb na základe Žiadosti o platbu (poskytnutie zálohovej platby) a Žiadosti o platbu (zúčtovania zálohovej platby). Žiadosti o platbu predkladá Prijímateľ v </w:t>
      </w:r>
      <w:r w:rsidRPr="00D271F3">
        <w:rPr>
          <w:bCs/>
        </w:rPr>
        <w:t>EUR</w:t>
      </w:r>
      <w:r w:rsidRPr="00D271F3">
        <w:t xml:space="preserve"> na formulári, ktorý Poskytovateľ poskytne Prijímateľovi. Žiadosť o platbu musí byť v súlade s rozpočtom Projektu a Prijímateľ ju vyhotovuje minimálne v dvoch vyhotoveniach, pričom jedno vyhotovenie zostáva u Prijímateľa a ďalšie Prijímateľ predkladá Poskytovateľovi.</w:t>
      </w:r>
    </w:p>
    <w:p w:rsidR="00CB2029" w:rsidRPr="00D271F3" w:rsidRDefault="00CB2029" w:rsidP="00CB2029">
      <w:pPr>
        <w:numPr>
          <w:ilvl w:val="1"/>
          <w:numId w:val="26"/>
        </w:numPr>
        <w:tabs>
          <w:tab w:val="clear" w:pos="360"/>
          <w:tab w:val="num" w:pos="900"/>
        </w:tabs>
        <w:spacing w:before="120" w:after="120"/>
        <w:ind w:left="900" w:hanging="540"/>
        <w:jc w:val="both"/>
      </w:pPr>
      <w:r w:rsidRPr="00D271F3">
        <w:rPr>
          <w:rFonts w:cs="Arial"/>
          <w:szCs w:val="16"/>
        </w:rPr>
        <w:t>Prijímateľ predkladá spolu s prvou Žiadosťou o platbu aj vyhlásenie o začatí realizácie aktivít Projektu s uvedením dátumu začatia realizácie aktivít Projektu.</w:t>
      </w:r>
    </w:p>
    <w:p w:rsidR="00CB2029" w:rsidRPr="00D271F3" w:rsidRDefault="00CB2029" w:rsidP="00CB2029">
      <w:pPr>
        <w:numPr>
          <w:ilvl w:val="1"/>
          <w:numId w:val="26"/>
        </w:numPr>
        <w:tabs>
          <w:tab w:val="clear" w:pos="360"/>
          <w:tab w:val="num" w:pos="900"/>
        </w:tabs>
        <w:spacing w:before="120" w:after="120"/>
        <w:ind w:left="900" w:hanging="540"/>
        <w:jc w:val="both"/>
      </w:pPr>
      <w:r w:rsidRPr="00D271F3">
        <w:t xml:space="preserve">Prijímateľ po začatí realizácie aktivít Projektu predkladá Poskytovateľovi Žiadosť o platbu (poskytnutie zálohovej platby) maximálne do výšky 40 % oprávnených výdavkov z prvých 12 mesiacov realizácie Projektu z prostriedkov zodpovedajúcich podielu prostriedkov EÚ a štátneho rozpočtu SR na spolufinancovanie. </w:t>
      </w:r>
    </w:p>
    <w:p w:rsidR="00CB2029" w:rsidRPr="00D271F3" w:rsidRDefault="00CB2029" w:rsidP="00CB2029">
      <w:pPr>
        <w:spacing w:before="120" w:after="120"/>
        <w:ind w:left="552" w:firstLine="348"/>
        <w:jc w:val="both"/>
      </w:pPr>
      <w:r w:rsidRPr="00D271F3">
        <w:t>Výška maximálnej zálohovej platby sa odvíja od nasledovného:</w:t>
      </w:r>
    </w:p>
    <w:p w:rsidR="00CB2029" w:rsidRPr="00D271F3" w:rsidRDefault="00CB2029" w:rsidP="00CB2029">
      <w:pPr>
        <w:spacing w:before="120" w:after="120"/>
        <w:ind w:left="552" w:firstLine="348"/>
        <w:jc w:val="both"/>
        <w:rPr>
          <w:b/>
        </w:rPr>
      </w:pPr>
      <w:r w:rsidRPr="00D271F3">
        <w:rPr>
          <w:b/>
        </w:rPr>
        <w:t>a) Prvý ročný rozpočet projektu je známy</w:t>
      </w:r>
    </w:p>
    <w:p w:rsidR="00CB2029" w:rsidRPr="00D271F3" w:rsidRDefault="00CB2029" w:rsidP="00CB2029">
      <w:pPr>
        <w:spacing w:before="120" w:after="120"/>
        <w:ind w:left="552" w:firstLine="348"/>
        <w:jc w:val="both"/>
      </w:pP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v prípade, ak plánovaná dĺžka realizácie aktivít Projektu nepresahuje 12 mesiacov, výška zálohovej platby predstavuje maximálne 40 % oprávnených výdavkov z rozpočtu Projektu zodpovedajúcich podielu EÚ a štátneho rozpočtu SR na spolufinancovanie;</w:t>
      </w: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v prípade, ak plánovaná dĺžka realizácie aktivít Projektu presahuje 12 mesiacov a projekt začína v mesiaci január kalendárneho roka, výška zálohovej platby predstavuje maximálne 40 % z oprávnených výdavkov rozpočtu prvého roka Projektu zodpovedajúcich podielu EÚ a štátneho rozpočtu SR na spolufinancovanie;</w:t>
      </w: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v prípade, ak plánovaná dĺžka realizácie aktivít Projektu presahuje 12 mesiacov a realizácia aktivít Projektu začína v priebehu kalendárneho roka okrem mesiaca január, maximálna výška zálohovej platby sa vypočíta na základe nasledujúceho vzorca:</w:t>
      </w:r>
    </w:p>
    <w:tbl>
      <w:tblPr>
        <w:tblW w:w="9305" w:type="dxa"/>
        <w:tblInd w:w="-110" w:type="dxa"/>
        <w:tblCellMar>
          <w:left w:w="70" w:type="dxa"/>
          <w:right w:w="70" w:type="dxa"/>
        </w:tblCellMar>
        <w:tblLook w:val="0000" w:firstRow="0" w:lastRow="0" w:firstColumn="0" w:lastColumn="0" w:noHBand="0" w:noVBand="0"/>
      </w:tblPr>
      <w:tblGrid>
        <w:gridCol w:w="1217"/>
        <w:gridCol w:w="351"/>
        <w:gridCol w:w="593"/>
        <w:gridCol w:w="217"/>
        <w:gridCol w:w="1830"/>
        <w:gridCol w:w="271"/>
        <w:gridCol w:w="524"/>
        <w:gridCol w:w="1343"/>
        <w:gridCol w:w="674"/>
        <w:gridCol w:w="255"/>
        <w:gridCol w:w="1830"/>
        <w:gridCol w:w="217"/>
      </w:tblGrid>
      <w:tr w:rsidR="00CB2029" w:rsidRPr="00D271F3" w:rsidTr="00CB2029">
        <w:trPr>
          <w:trHeight w:val="80"/>
        </w:trPr>
        <w:tc>
          <w:tcPr>
            <w:tcW w:w="1260"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maximálna výška poskytnutej zálohovej platby</w:t>
            </w:r>
          </w:p>
        </w:tc>
        <w:tc>
          <w:tcPr>
            <w:tcW w:w="360" w:type="dxa"/>
            <w:tcBorders>
              <w:top w:val="nil"/>
              <w:left w:val="nil"/>
              <w:bottom w:val="nil"/>
              <w:right w:val="nil"/>
            </w:tcBorders>
            <w:noWrap/>
            <w:vAlign w:val="center"/>
          </w:tcPr>
          <w:p w:rsidR="00CB2029" w:rsidRPr="00D271F3" w:rsidRDefault="00CB2029" w:rsidP="00CB2029">
            <w:pPr>
              <w:spacing w:before="120" w:after="120"/>
              <w:jc w:val="center"/>
            </w:pPr>
          </w:p>
        </w:tc>
        <w:tc>
          <w:tcPr>
            <w:tcW w:w="612" w:type="dxa"/>
            <w:tcBorders>
              <w:top w:val="nil"/>
              <w:left w:val="nil"/>
              <w:bottom w:val="nil"/>
              <w:right w:val="nil"/>
            </w:tcBorders>
            <w:noWrap/>
            <w:vAlign w:val="center"/>
          </w:tcPr>
          <w:p w:rsidR="00CB2029" w:rsidRPr="00D271F3" w:rsidRDefault="00CB2029" w:rsidP="00CB2029">
            <w:pPr>
              <w:spacing w:before="120" w:after="120"/>
              <w:jc w:val="center"/>
            </w:pPr>
          </w:p>
        </w:tc>
        <w:tc>
          <w:tcPr>
            <w:tcW w:w="196" w:type="dxa"/>
            <w:tcBorders>
              <w:top w:val="nil"/>
              <w:left w:val="nil"/>
              <w:bottom w:val="nil"/>
              <w:right w:val="nil"/>
            </w:tcBorders>
            <w:noWrap/>
            <w:vAlign w:val="center"/>
          </w:tcPr>
          <w:p w:rsidR="00CB2029" w:rsidRPr="00D271F3" w:rsidRDefault="00CB2029" w:rsidP="00CB2029">
            <w:pPr>
              <w:spacing w:before="120" w:after="120"/>
              <w:jc w:val="center"/>
            </w:pPr>
          </w:p>
        </w:tc>
        <w:tc>
          <w:tcPr>
            <w:tcW w:w="1687"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prvý ročný rozpočet projektu z prostriedkov zodpovedajúcich podielu EÚ a ŠR na spolufinancovanie</w:t>
            </w:r>
          </w:p>
        </w:tc>
        <w:tc>
          <w:tcPr>
            <w:tcW w:w="257" w:type="dxa"/>
            <w:tcBorders>
              <w:top w:val="nil"/>
              <w:left w:val="nil"/>
              <w:bottom w:val="nil"/>
              <w:right w:val="nil"/>
            </w:tcBorders>
            <w:noWrap/>
            <w:vAlign w:val="center"/>
          </w:tcPr>
          <w:p w:rsidR="00CB2029" w:rsidRPr="00D271F3" w:rsidRDefault="00CB2029" w:rsidP="00CB2029">
            <w:pPr>
              <w:spacing w:before="120" w:after="120"/>
              <w:jc w:val="center"/>
            </w:pPr>
          </w:p>
        </w:tc>
        <w:tc>
          <w:tcPr>
            <w:tcW w:w="496" w:type="dxa"/>
            <w:tcBorders>
              <w:top w:val="nil"/>
              <w:left w:val="nil"/>
              <w:bottom w:val="nil"/>
              <w:right w:val="nil"/>
            </w:tcBorders>
            <w:noWrap/>
            <w:vAlign w:val="center"/>
          </w:tcPr>
          <w:p w:rsidR="00CB2029" w:rsidRPr="00D271F3" w:rsidRDefault="00CB2029" w:rsidP="00CB2029">
            <w:pPr>
              <w:spacing w:before="120" w:after="120"/>
              <w:jc w:val="center"/>
            </w:pPr>
          </w:p>
        </w:tc>
        <w:tc>
          <w:tcPr>
            <w:tcW w:w="1296"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počet mesiacov realizácie aktivít Projektu v prvom kalendárnom roku</w:t>
            </w:r>
          </w:p>
        </w:tc>
        <w:tc>
          <w:tcPr>
            <w:tcW w:w="696" w:type="dxa"/>
            <w:tcBorders>
              <w:top w:val="nil"/>
              <w:left w:val="nil"/>
              <w:bottom w:val="nil"/>
              <w:right w:val="nil"/>
            </w:tcBorders>
            <w:noWrap/>
            <w:vAlign w:val="center"/>
          </w:tcPr>
          <w:p w:rsidR="00CB2029" w:rsidRPr="00D271F3" w:rsidRDefault="00CB2029" w:rsidP="00CB2029">
            <w:pPr>
              <w:spacing w:before="120" w:after="120"/>
              <w:jc w:val="center"/>
            </w:pPr>
          </w:p>
        </w:tc>
        <w:tc>
          <w:tcPr>
            <w:tcW w:w="240" w:type="dxa"/>
            <w:tcBorders>
              <w:top w:val="nil"/>
              <w:left w:val="nil"/>
              <w:bottom w:val="nil"/>
              <w:right w:val="nil"/>
            </w:tcBorders>
            <w:noWrap/>
            <w:vAlign w:val="center"/>
          </w:tcPr>
          <w:p w:rsidR="00CB2029" w:rsidRPr="00D271F3" w:rsidRDefault="00CB2029" w:rsidP="00CB2029">
            <w:pPr>
              <w:spacing w:before="120" w:after="120"/>
              <w:jc w:val="center"/>
            </w:pPr>
          </w:p>
        </w:tc>
        <w:tc>
          <w:tcPr>
            <w:tcW w:w="1985"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nasledujúci ročný rozpočet Projektu z prostriedkov zodpovedajúcich podielu EÚ a ŠR na spolufinancovanie</w:t>
            </w:r>
          </w:p>
        </w:tc>
        <w:tc>
          <w:tcPr>
            <w:tcW w:w="220" w:type="dxa"/>
            <w:tcBorders>
              <w:top w:val="nil"/>
              <w:left w:val="nil"/>
              <w:bottom w:val="nil"/>
              <w:right w:val="nil"/>
            </w:tcBorders>
            <w:noWrap/>
            <w:vAlign w:val="center"/>
          </w:tcPr>
          <w:p w:rsidR="00CB2029" w:rsidRPr="00D271F3" w:rsidRDefault="00CB2029" w:rsidP="00CB2029">
            <w:pPr>
              <w:spacing w:before="120" w:after="120"/>
              <w:jc w:val="center"/>
            </w:pPr>
          </w:p>
        </w:tc>
      </w:tr>
      <w:tr w:rsidR="00CB2029" w:rsidRPr="00D271F3" w:rsidTr="00CB2029">
        <w:trPr>
          <w:trHeight w:val="735"/>
        </w:trPr>
        <w:tc>
          <w:tcPr>
            <w:tcW w:w="1260" w:type="dxa"/>
            <w:vMerge/>
            <w:tcBorders>
              <w:top w:val="nil"/>
              <w:left w:val="nil"/>
              <w:bottom w:val="nil"/>
              <w:right w:val="nil"/>
            </w:tcBorders>
            <w:vAlign w:val="center"/>
          </w:tcPr>
          <w:p w:rsidR="00CB2029" w:rsidRPr="00D271F3" w:rsidRDefault="00CB2029" w:rsidP="00CB2029">
            <w:pPr>
              <w:spacing w:before="120" w:after="120"/>
            </w:pPr>
          </w:p>
        </w:tc>
        <w:tc>
          <w:tcPr>
            <w:tcW w:w="360" w:type="dxa"/>
            <w:tcBorders>
              <w:top w:val="nil"/>
              <w:left w:val="nil"/>
              <w:bottom w:val="nil"/>
              <w:right w:val="nil"/>
            </w:tcBorders>
            <w:noWrap/>
            <w:vAlign w:val="center"/>
          </w:tcPr>
          <w:p w:rsidR="00CB2029" w:rsidRPr="00D271F3" w:rsidRDefault="00CB2029" w:rsidP="00CB2029">
            <w:pPr>
              <w:spacing w:before="120" w:after="120"/>
              <w:jc w:val="center"/>
            </w:pPr>
            <w:r w:rsidRPr="00D271F3">
              <w:t>=</w:t>
            </w:r>
          </w:p>
        </w:tc>
        <w:tc>
          <w:tcPr>
            <w:tcW w:w="612" w:type="dxa"/>
            <w:tcBorders>
              <w:top w:val="nil"/>
              <w:left w:val="nil"/>
              <w:bottom w:val="nil"/>
              <w:right w:val="nil"/>
            </w:tcBorders>
            <w:noWrap/>
            <w:vAlign w:val="center"/>
          </w:tcPr>
          <w:p w:rsidR="00CB2029" w:rsidRPr="00D271F3" w:rsidRDefault="00CB2029" w:rsidP="00CB2029">
            <w:pPr>
              <w:spacing w:before="120" w:after="120"/>
              <w:jc w:val="center"/>
            </w:pPr>
            <w:r w:rsidRPr="00D271F3">
              <w:t>0,4* x</w:t>
            </w:r>
          </w:p>
        </w:tc>
        <w:tc>
          <w:tcPr>
            <w:tcW w:w="196" w:type="dxa"/>
            <w:tcBorders>
              <w:top w:val="nil"/>
              <w:left w:val="nil"/>
              <w:bottom w:val="nil"/>
              <w:right w:val="nil"/>
            </w:tcBorders>
            <w:noWrap/>
            <w:vAlign w:val="center"/>
          </w:tcPr>
          <w:p w:rsidR="00CB2029" w:rsidRPr="00D271F3" w:rsidRDefault="00CB2029" w:rsidP="00CB2029">
            <w:pPr>
              <w:spacing w:before="120" w:after="120"/>
              <w:jc w:val="center"/>
            </w:pPr>
            <w:r w:rsidRPr="00D271F3">
              <w:rPr>
                <w:lang w:val="en-US"/>
              </w:rPr>
              <w:t>[</w:t>
            </w:r>
          </w:p>
        </w:tc>
        <w:tc>
          <w:tcPr>
            <w:tcW w:w="1687" w:type="dxa"/>
            <w:vMerge/>
            <w:tcBorders>
              <w:top w:val="nil"/>
              <w:left w:val="nil"/>
              <w:bottom w:val="nil"/>
              <w:right w:val="nil"/>
            </w:tcBorders>
            <w:vAlign w:val="center"/>
          </w:tcPr>
          <w:p w:rsidR="00CB2029" w:rsidRPr="00D271F3" w:rsidRDefault="00CB2029" w:rsidP="00CB2029">
            <w:pPr>
              <w:spacing w:before="120" w:after="120"/>
            </w:pPr>
          </w:p>
        </w:tc>
        <w:tc>
          <w:tcPr>
            <w:tcW w:w="257" w:type="dxa"/>
            <w:tcBorders>
              <w:top w:val="nil"/>
              <w:left w:val="nil"/>
              <w:bottom w:val="nil"/>
              <w:right w:val="nil"/>
            </w:tcBorders>
            <w:noWrap/>
            <w:vAlign w:val="center"/>
          </w:tcPr>
          <w:p w:rsidR="00CB2029" w:rsidRPr="00D271F3" w:rsidRDefault="00CB2029" w:rsidP="00CB2029">
            <w:pPr>
              <w:spacing w:before="120" w:after="120"/>
              <w:jc w:val="center"/>
            </w:pPr>
            <w:r w:rsidRPr="00D271F3">
              <w:t xml:space="preserve">+ </w:t>
            </w:r>
          </w:p>
        </w:tc>
        <w:tc>
          <w:tcPr>
            <w:tcW w:w="496" w:type="dxa"/>
            <w:tcBorders>
              <w:top w:val="nil"/>
              <w:left w:val="nil"/>
              <w:bottom w:val="nil"/>
              <w:right w:val="nil"/>
            </w:tcBorders>
            <w:noWrap/>
            <w:vAlign w:val="center"/>
          </w:tcPr>
          <w:p w:rsidR="00CB2029" w:rsidRPr="00D271F3" w:rsidRDefault="00CB2029" w:rsidP="00CB2029">
            <w:pPr>
              <w:spacing w:before="120" w:after="120"/>
              <w:jc w:val="center"/>
            </w:pPr>
            <w:r w:rsidRPr="00D271F3">
              <w:t>(12-</w:t>
            </w:r>
          </w:p>
        </w:tc>
        <w:tc>
          <w:tcPr>
            <w:tcW w:w="1296" w:type="dxa"/>
            <w:vMerge/>
            <w:tcBorders>
              <w:top w:val="nil"/>
              <w:left w:val="nil"/>
              <w:bottom w:val="nil"/>
              <w:right w:val="nil"/>
            </w:tcBorders>
            <w:vAlign w:val="center"/>
          </w:tcPr>
          <w:p w:rsidR="00CB2029" w:rsidRPr="00D271F3" w:rsidRDefault="00CB2029" w:rsidP="00CB2029">
            <w:pPr>
              <w:spacing w:before="120" w:after="120"/>
            </w:pPr>
          </w:p>
        </w:tc>
        <w:tc>
          <w:tcPr>
            <w:tcW w:w="696" w:type="dxa"/>
            <w:tcBorders>
              <w:top w:val="nil"/>
              <w:left w:val="nil"/>
              <w:bottom w:val="nil"/>
              <w:right w:val="nil"/>
            </w:tcBorders>
            <w:noWrap/>
            <w:vAlign w:val="center"/>
          </w:tcPr>
          <w:p w:rsidR="00CB2029" w:rsidRPr="00D271F3" w:rsidRDefault="00CB2029" w:rsidP="00CB2029">
            <w:pPr>
              <w:spacing w:before="120" w:after="120"/>
              <w:jc w:val="center"/>
            </w:pPr>
            <w:r w:rsidRPr="00D271F3">
              <w:t xml:space="preserve">)x1/n </w:t>
            </w:r>
          </w:p>
        </w:tc>
        <w:tc>
          <w:tcPr>
            <w:tcW w:w="240" w:type="dxa"/>
            <w:tcBorders>
              <w:top w:val="nil"/>
              <w:left w:val="nil"/>
              <w:bottom w:val="nil"/>
              <w:right w:val="nil"/>
            </w:tcBorders>
            <w:noWrap/>
            <w:vAlign w:val="center"/>
          </w:tcPr>
          <w:p w:rsidR="00CB2029" w:rsidRPr="00D271F3" w:rsidRDefault="00CB2029" w:rsidP="00CB2029">
            <w:pPr>
              <w:spacing w:before="120" w:after="120"/>
              <w:jc w:val="center"/>
            </w:pPr>
            <w:r w:rsidRPr="00D271F3">
              <w:t>x</w:t>
            </w:r>
          </w:p>
        </w:tc>
        <w:tc>
          <w:tcPr>
            <w:tcW w:w="1985" w:type="dxa"/>
            <w:vMerge/>
            <w:tcBorders>
              <w:top w:val="nil"/>
              <w:left w:val="nil"/>
              <w:bottom w:val="nil"/>
              <w:right w:val="nil"/>
            </w:tcBorders>
            <w:vAlign w:val="center"/>
          </w:tcPr>
          <w:p w:rsidR="00CB2029" w:rsidRPr="00D271F3" w:rsidRDefault="00CB2029" w:rsidP="00CB2029">
            <w:pPr>
              <w:spacing w:before="120" w:after="120"/>
            </w:pPr>
          </w:p>
        </w:tc>
        <w:tc>
          <w:tcPr>
            <w:tcW w:w="220" w:type="dxa"/>
            <w:tcBorders>
              <w:top w:val="nil"/>
              <w:left w:val="nil"/>
              <w:bottom w:val="nil"/>
              <w:right w:val="nil"/>
            </w:tcBorders>
            <w:noWrap/>
            <w:vAlign w:val="center"/>
          </w:tcPr>
          <w:p w:rsidR="00CB2029" w:rsidRPr="00D271F3" w:rsidRDefault="00CB2029" w:rsidP="00CB2029">
            <w:pPr>
              <w:spacing w:before="120" w:after="120"/>
              <w:jc w:val="center"/>
            </w:pPr>
            <w:r w:rsidRPr="00D271F3">
              <w:rPr>
                <w:lang w:val="en-US"/>
              </w:rPr>
              <w:t>]</w:t>
            </w:r>
          </w:p>
        </w:tc>
      </w:tr>
      <w:tr w:rsidR="00CB2029" w:rsidRPr="00D271F3" w:rsidTr="00CB2029">
        <w:trPr>
          <w:trHeight w:val="247"/>
        </w:trPr>
        <w:tc>
          <w:tcPr>
            <w:tcW w:w="1260" w:type="dxa"/>
            <w:vMerge/>
            <w:tcBorders>
              <w:top w:val="nil"/>
              <w:left w:val="nil"/>
              <w:bottom w:val="nil"/>
              <w:right w:val="nil"/>
            </w:tcBorders>
            <w:vAlign w:val="center"/>
          </w:tcPr>
          <w:p w:rsidR="00CB2029" w:rsidRPr="00D271F3" w:rsidRDefault="00CB2029" w:rsidP="00CB2029">
            <w:pPr>
              <w:spacing w:before="120" w:after="120"/>
            </w:pPr>
          </w:p>
        </w:tc>
        <w:tc>
          <w:tcPr>
            <w:tcW w:w="360" w:type="dxa"/>
            <w:tcBorders>
              <w:top w:val="nil"/>
              <w:left w:val="nil"/>
              <w:bottom w:val="nil"/>
              <w:right w:val="nil"/>
            </w:tcBorders>
            <w:noWrap/>
            <w:vAlign w:val="center"/>
          </w:tcPr>
          <w:p w:rsidR="00CB2029" w:rsidRPr="00D271F3" w:rsidRDefault="00CB2029" w:rsidP="00CB2029">
            <w:pPr>
              <w:spacing w:before="120" w:after="120"/>
              <w:jc w:val="center"/>
            </w:pPr>
          </w:p>
        </w:tc>
        <w:tc>
          <w:tcPr>
            <w:tcW w:w="612" w:type="dxa"/>
            <w:tcBorders>
              <w:top w:val="nil"/>
              <w:left w:val="nil"/>
              <w:bottom w:val="nil"/>
              <w:right w:val="nil"/>
            </w:tcBorders>
            <w:noWrap/>
            <w:vAlign w:val="center"/>
          </w:tcPr>
          <w:p w:rsidR="00CB2029" w:rsidRPr="00D271F3" w:rsidRDefault="00CB2029" w:rsidP="00CB2029">
            <w:pPr>
              <w:spacing w:before="120" w:after="120"/>
              <w:jc w:val="center"/>
            </w:pPr>
          </w:p>
        </w:tc>
        <w:tc>
          <w:tcPr>
            <w:tcW w:w="196" w:type="dxa"/>
            <w:tcBorders>
              <w:top w:val="nil"/>
              <w:left w:val="nil"/>
              <w:bottom w:val="nil"/>
              <w:right w:val="nil"/>
            </w:tcBorders>
            <w:noWrap/>
            <w:vAlign w:val="center"/>
          </w:tcPr>
          <w:p w:rsidR="00CB2029" w:rsidRPr="00D271F3" w:rsidRDefault="00CB2029" w:rsidP="00CB2029">
            <w:pPr>
              <w:spacing w:before="120" w:after="120"/>
              <w:jc w:val="center"/>
            </w:pPr>
          </w:p>
        </w:tc>
        <w:tc>
          <w:tcPr>
            <w:tcW w:w="1687" w:type="dxa"/>
            <w:vMerge/>
            <w:tcBorders>
              <w:top w:val="nil"/>
              <w:left w:val="nil"/>
              <w:bottom w:val="nil"/>
              <w:right w:val="nil"/>
            </w:tcBorders>
            <w:vAlign w:val="center"/>
          </w:tcPr>
          <w:p w:rsidR="00CB2029" w:rsidRPr="00D271F3" w:rsidRDefault="00CB2029" w:rsidP="00CB2029">
            <w:pPr>
              <w:spacing w:before="120" w:after="120"/>
            </w:pPr>
          </w:p>
        </w:tc>
        <w:tc>
          <w:tcPr>
            <w:tcW w:w="257" w:type="dxa"/>
            <w:tcBorders>
              <w:top w:val="nil"/>
              <w:left w:val="nil"/>
              <w:bottom w:val="nil"/>
              <w:right w:val="nil"/>
            </w:tcBorders>
            <w:noWrap/>
            <w:vAlign w:val="center"/>
          </w:tcPr>
          <w:p w:rsidR="00CB2029" w:rsidRPr="00D271F3" w:rsidRDefault="00CB2029" w:rsidP="00CB2029">
            <w:pPr>
              <w:spacing w:before="120" w:after="120"/>
              <w:jc w:val="center"/>
            </w:pPr>
          </w:p>
        </w:tc>
        <w:tc>
          <w:tcPr>
            <w:tcW w:w="496" w:type="dxa"/>
            <w:tcBorders>
              <w:top w:val="nil"/>
              <w:left w:val="nil"/>
              <w:bottom w:val="nil"/>
              <w:right w:val="nil"/>
            </w:tcBorders>
            <w:noWrap/>
            <w:vAlign w:val="center"/>
          </w:tcPr>
          <w:p w:rsidR="00CB2029" w:rsidRPr="00D271F3" w:rsidRDefault="00CB2029" w:rsidP="00CB2029">
            <w:pPr>
              <w:spacing w:before="120" w:after="120"/>
              <w:jc w:val="center"/>
            </w:pPr>
          </w:p>
        </w:tc>
        <w:tc>
          <w:tcPr>
            <w:tcW w:w="1296" w:type="dxa"/>
            <w:vMerge/>
            <w:tcBorders>
              <w:top w:val="nil"/>
              <w:left w:val="nil"/>
              <w:bottom w:val="nil"/>
              <w:right w:val="nil"/>
            </w:tcBorders>
            <w:vAlign w:val="center"/>
          </w:tcPr>
          <w:p w:rsidR="00CB2029" w:rsidRPr="00D271F3" w:rsidRDefault="00CB2029" w:rsidP="00CB2029">
            <w:pPr>
              <w:spacing w:before="120" w:after="120"/>
            </w:pPr>
          </w:p>
        </w:tc>
        <w:tc>
          <w:tcPr>
            <w:tcW w:w="696" w:type="dxa"/>
            <w:tcBorders>
              <w:top w:val="nil"/>
              <w:left w:val="nil"/>
              <w:bottom w:val="nil"/>
              <w:right w:val="nil"/>
            </w:tcBorders>
            <w:noWrap/>
            <w:vAlign w:val="center"/>
          </w:tcPr>
          <w:p w:rsidR="00CB2029" w:rsidRPr="00D271F3" w:rsidRDefault="00CB2029" w:rsidP="00CB2029">
            <w:pPr>
              <w:spacing w:before="120" w:after="120"/>
              <w:jc w:val="center"/>
            </w:pPr>
          </w:p>
        </w:tc>
        <w:tc>
          <w:tcPr>
            <w:tcW w:w="240" w:type="dxa"/>
            <w:tcBorders>
              <w:top w:val="nil"/>
              <w:left w:val="nil"/>
              <w:bottom w:val="nil"/>
              <w:right w:val="nil"/>
            </w:tcBorders>
            <w:noWrap/>
            <w:vAlign w:val="center"/>
          </w:tcPr>
          <w:p w:rsidR="00CB2029" w:rsidRPr="00D271F3" w:rsidRDefault="00CB2029" w:rsidP="00CB2029">
            <w:pPr>
              <w:spacing w:before="120" w:after="120"/>
              <w:jc w:val="center"/>
            </w:pPr>
          </w:p>
        </w:tc>
        <w:tc>
          <w:tcPr>
            <w:tcW w:w="1985" w:type="dxa"/>
            <w:vMerge/>
            <w:tcBorders>
              <w:top w:val="nil"/>
              <w:left w:val="nil"/>
              <w:bottom w:val="nil"/>
              <w:right w:val="nil"/>
            </w:tcBorders>
            <w:vAlign w:val="center"/>
          </w:tcPr>
          <w:p w:rsidR="00CB2029" w:rsidRPr="00D271F3" w:rsidRDefault="00CB2029" w:rsidP="00CB2029">
            <w:pPr>
              <w:spacing w:before="120" w:after="120"/>
            </w:pPr>
          </w:p>
        </w:tc>
        <w:tc>
          <w:tcPr>
            <w:tcW w:w="220" w:type="dxa"/>
            <w:tcBorders>
              <w:top w:val="nil"/>
              <w:left w:val="nil"/>
              <w:bottom w:val="nil"/>
              <w:right w:val="nil"/>
            </w:tcBorders>
            <w:noWrap/>
            <w:vAlign w:val="center"/>
          </w:tcPr>
          <w:p w:rsidR="00CB2029" w:rsidRPr="00D271F3" w:rsidRDefault="00CB2029" w:rsidP="00CB2029">
            <w:pPr>
              <w:spacing w:before="120" w:after="120"/>
              <w:jc w:val="center"/>
            </w:pPr>
          </w:p>
        </w:tc>
      </w:tr>
    </w:tbl>
    <w:p w:rsidR="00CB2029" w:rsidRPr="00D271F3" w:rsidRDefault="00CB2029" w:rsidP="00CB2029">
      <w:pPr>
        <w:spacing w:before="120" w:after="120"/>
        <w:ind w:left="360"/>
        <w:jc w:val="both"/>
      </w:pPr>
      <w:r w:rsidRPr="00D271F3">
        <w:tab/>
        <w:t>n – počet mesiacov realizácie aktivít Projektu v nasledujúcom roku</w:t>
      </w:r>
    </w:p>
    <w:p w:rsidR="00CB2029" w:rsidRPr="00D271F3" w:rsidRDefault="00CB2029" w:rsidP="00CB2029">
      <w:pPr>
        <w:spacing w:before="120" w:after="120"/>
        <w:ind w:left="708"/>
        <w:jc w:val="both"/>
      </w:pPr>
      <w:r w:rsidRPr="00D271F3">
        <w:t>* – 0,5 v prípade Operačného programu Vzdelávanie</w:t>
      </w:r>
    </w:p>
    <w:p w:rsidR="00CB2029" w:rsidRPr="00D271F3" w:rsidRDefault="00CB2029" w:rsidP="00CB2029">
      <w:pPr>
        <w:spacing w:before="120" w:after="120"/>
        <w:ind w:left="708"/>
        <w:jc w:val="both"/>
        <w:rPr>
          <w:rFonts w:ascii="Arial" w:hAnsi="Arial" w:cs="Arial"/>
          <w:sz w:val="22"/>
          <w:szCs w:val="22"/>
        </w:rPr>
      </w:pPr>
    </w:p>
    <w:p w:rsidR="00CB2029" w:rsidRPr="00D271F3" w:rsidRDefault="00CB2029" w:rsidP="00CB2029">
      <w:pPr>
        <w:spacing w:before="120" w:after="120"/>
        <w:ind w:left="708"/>
        <w:jc w:val="both"/>
        <w:rPr>
          <w:b/>
          <w:sz w:val="22"/>
          <w:szCs w:val="22"/>
        </w:rPr>
      </w:pPr>
      <w:r w:rsidRPr="00D271F3">
        <w:rPr>
          <w:b/>
          <w:sz w:val="22"/>
          <w:szCs w:val="22"/>
        </w:rPr>
        <w:t xml:space="preserve">b) </w:t>
      </w:r>
      <w:r w:rsidRPr="00D271F3">
        <w:rPr>
          <w:b/>
          <w:bCs/>
          <w:sz w:val="22"/>
          <w:szCs w:val="22"/>
        </w:rPr>
        <w:t>Prvý ročný rozpočet projektu nie je známy, je nulový, alebo veľmi nízky</w:t>
      </w: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celková suma NFP/počet mesiacov realizácie projektu pripadajúca na počet mesiacov realizácie projektu v prvom roku jeho realizácie.</w:t>
      </w:r>
    </w:p>
    <w:p w:rsidR="00CB2029" w:rsidRPr="00D271F3" w:rsidRDefault="00CB2029" w:rsidP="00CB2029">
      <w:pPr>
        <w:tabs>
          <w:tab w:val="num" w:pos="0"/>
        </w:tabs>
        <w:autoSpaceDE w:val="0"/>
        <w:autoSpaceDN w:val="0"/>
        <w:adjustRightInd w:val="0"/>
        <w:spacing w:before="120"/>
        <w:ind w:left="360"/>
        <w:jc w:val="both"/>
        <w:rPr>
          <w:rFonts w:ascii="Arial" w:hAnsi="Arial" w:cs="Arial"/>
          <w:sz w:val="16"/>
          <w:szCs w:val="16"/>
        </w:rPr>
      </w:pPr>
    </w:p>
    <w:tbl>
      <w:tblPr>
        <w:tblW w:w="7810" w:type="dxa"/>
        <w:tblInd w:w="720" w:type="dxa"/>
        <w:tblCellMar>
          <w:left w:w="70" w:type="dxa"/>
          <w:right w:w="70" w:type="dxa"/>
        </w:tblCellMar>
        <w:tblLook w:val="0000" w:firstRow="0" w:lastRow="0" w:firstColumn="0" w:lastColumn="0" w:noHBand="0" w:noVBand="0"/>
      </w:tblPr>
      <w:tblGrid>
        <w:gridCol w:w="790"/>
        <w:gridCol w:w="2160"/>
        <w:gridCol w:w="360"/>
        <w:gridCol w:w="3780"/>
        <w:gridCol w:w="340"/>
        <w:gridCol w:w="380"/>
      </w:tblGrid>
      <w:tr w:rsidR="00CB2029" w:rsidRPr="00D271F3" w:rsidTr="00CB2029">
        <w:trPr>
          <w:trHeight w:val="255"/>
        </w:trPr>
        <w:tc>
          <w:tcPr>
            <w:tcW w:w="790" w:type="dxa"/>
            <w:tcBorders>
              <w:top w:val="nil"/>
              <w:left w:val="nil"/>
              <w:bottom w:val="nil"/>
              <w:right w:val="nil"/>
            </w:tcBorders>
            <w:vAlign w:val="bottom"/>
          </w:tcPr>
          <w:p w:rsidR="00CB2029" w:rsidRPr="00D271F3" w:rsidRDefault="00CB2029" w:rsidP="00CB2029">
            <w:pPr>
              <w:tabs>
                <w:tab w:val="num" w:pos="0"/>
              </w:tabs>
              <w:jc w:val="center"/>
            </w:pPr>
            <w:r w:rsidRPr="00D271F3">
              <w:t>0,4  x</w:t>
            </w:r>
          </w:p>
        </w:tc>
        <w:tc>
          <w:tcPr>
            <w:tcW w:w="2160" w:type="dxa"/>
            <w:tcBorders>
              <w:top w:val="nil"/>
              <w:left w:val="nil"/>
              <w:bottom w:val="nil"/>
              <w:right w:val="nil"/>
            </w:tcBorders>
            <w:noWrap/>
            <w:vAlign w:val="bottom"/>
          </w:tcPr>
          <w:p w:rsidR="00CB2029" w:rsidRPr="00D271F3" w:rsidRDefault="00CB2029" w:rsidP="00CB2029">
            <w:pPr>
              <w:tabs>
                <w:tab w:val="num" w:pos="0"/>
              </w:tabs>
            </w:pPr>
            <w:r w:rsidRPr="00D271F3">
              <w:t>celková suma NFP</w:t>
            </w:r>
          </w:p>
        </w:tc>
        <w:tc>
          <w:tcPr>
            <w:tcW w:w="360" w:type="dxa"/>
            <w:tcBorders>
              <w:top w:val="nil"/>
              <w:left w:val="nil"/>
              <w:bottom w:val="nil"/>
              <w:right w:val="nil"/>
            </w:tcBorders>
            <w:noWrap/>
            <w:vAlign w:val="bottom"/>
          </w:tcPr>
          <w:p w:rsidR="00CB2029" w:rsidRPr="00D271F3" w:rsidRDefault="00CB2029" w:rsidP="00CB2029">
            <w:pPr>
              <w:tabs>
                <w:tab w:val="num" w:pos="0"/>
              </w:tabs>
            </w:pPr>
            <w:r w:rsidRPr="00D271F3">
              <w:t>/</w:t>
            </w:r>
          </w:p>
        </w:tc>
        <w:tc>
          <w:tcPr>
            <w:tcW w:w="3780" w:type="dxa"/>
            <w:tcBorders>
              <w:top w:val="nil"/>
              <w:left w:val="nil"/>
              <w:bottom w:val="nil"/>
              <w:right w:val="nil"/>
            </w:tcBorders>
            <w:noWrap/>
            <w:vAlign w:val="bottom"/>
          </w:tcPr>
          <w:p w:rsidR="00CB2029" w:rsidRPr="00D271F3" w:rsidRDefault="00CB2029" w:rsidP="00CB2029">
            <w:pPr>
              <w:tabs>
                <w:tab w:val="num" w:pos="0"/>
              </w:tabs>
            </w:pPr>
            <w:r w:rsidRPr="00D271F3">
              <w:t xml:space="preserve">celkový počet mesiacov realizácie </w:t>
            </w:r>
          </w:p>
        </w:tc>
        <w:tc>
          <w:tcPr>
            <w:tcW w:w="340" w:type="dxa"/>
            <w:tcBorders>
              <w:top w:val="nil"/>
              <w:left w:val="nil"/>
              <w:bottom w:val="nil"/>
              <w:right w:val="nil"/>
            </w:tcBorders>
            <w:vAlign w:val="bottom"/>
          </w:tcPr>
          <w:p w:rsidR="00CB2029" w:rsidRPr="00D271F3" w:rsidRDefault="00CB2029" w:rsidP="00CB2029">
            <w:pPr>
              <w:tabs>
                <w:tab w:val="num" w:pos="0"/>
              </w:tabs>
              <w:jc w:val="center"/>
            </w:pPr>
            <w:r w:rsidRPr="00D271F3">
              <w:t>x</w:t>
            </w:r>
          </w:p>
        </w:tc>
        <w:tc>
          <w:tcPr>
            <w:tcW w:w="380" w:type="dxa"/>
            <w:tcBorders>
              <w:top w:val="nil"/>
              <w:left w:val="nil"/>
              <w:bottom w:val="nil"/>
              <w:right w:val="nil"/>
            </w:tcBorders>
            <w:noWrap/>
            <w:vAlign w:val="bottom"/>
          </w:tcPr>
          <w:p w:rsidR="00CB2029" w:rsidRPr="00D271F3" w:rsidRDefault="00CB2029" w:rsidP="00CB2029">
            <w:pPr>
              <w:tabs>
                <w:tab w:val="num" w:pos="0"/>
              </w:tabs>
              <w:jc w:val="right"/>
            </w:pPr>
            <w:r w:rsidRPr="00D271F3">
              <w:t>12</w:t>
            </w:r>
          </w:p>
        </w:tc>
      </w:tr>
    </w:tbl>
    <w:p w:rsidR="00CB2029" w:rsidRPr="00D271F3" w:rsidRDefault="00CB2029" w:rsidP="00CB2029">
      <w:pPr>
        <w:widowControl w:val="0"/>
        <w:tabs>
          <w:tab w:val="num" w:pos="0"/>
        </w:tabs>
        <w:jc w:val="both"/>
        <w:rPr>
          <w:i/>
          <w:iCs/>
        </w:rPr>
      </w:pPr>
    </w:p>
    <w:p w:rsidR="00CB2029" w:rsidRPr="00D271F3" w:rsidRDefault="00CB2029" w:rsidP="00CB2029">
      <w:pPr>
        <w:numPr>
          <w:ilvl w:val="1"/>
          <w:numId w:val="26"/>
        </w:numPr>
        <w:tabs>
          <w:tab w:val="clear" w:pos="360"/>
          <w:tab w:val="num" w:pos="900"/>
        </w:tabs>
        <w:spacing w:before="120" w:after="120"/>
        <w:ind w:left="900" w:hanging="540"/>
        <w:jc w:val="both"/>
      </w:pPr>
      <w:r w:rsidRPr="00D271F3">
        <w:t>Prijímateľ je povinný poskytnutú zálohovú platbu priebežne zúčtovávať na formulári Žiadosti o platbu (zúčtovanie zálohovej platby), ktorý dodá Poskytovateľ, pričom najneskôr do 6 mesiacov odo dňa aktivácie rozpočtového opatrenia je Prijímateľ povinný zúčtovať minimálne 50 % z poskytnutej zálohovej platby. V prípade nezúčtovania tejto sumy alebo jej časti, je Prijímateľ povinný najneskôr do siedmych dní po uplynutí uvedených 6 mesiacov vrátiť Poskytovateľovi sumu nezúčtovaného rozdielu. V takom prípade sa o túto čiastku zároveň znižuje výška NFP, ktorý má Poskytovateľ poskytnúť Prijímateľovi.</w:t>
      </w:r>
    </w:p>
    <w:p w:rsidR="00CB2029" w:rsidRPr="00D271F3" w:rsidRDefault="00CB2029" w:rsidP="00CB2029">
      <w:pPr>
        <w:numPr>
          <w:ilvl w:val="1"/>
          <w:numId w:val="26"/>
        </w:numPr>
        <w:tabs>
          <w:tab w:val="clear" w:pos="360"/>
          <w:tab w:val="num" w:pos="900"/>
        </w:tabs>
        <w:spacing w:before="120" w:after="120"/>
        <w:ind w:left="900" w:hanging="540"/>
        <w:jc w:val="both"/>
      </w:pPr>
      <w:r w:rsidRPr="00D271F3">
        <w:t xml:space="preserve">Prijímateľ je povinný v rámci zúčtovania zálohovej platby podľa predchádzajúceho odseku tohto článku VP uviesť výšku čerpania poskytnutého NFP, a to podľa rozpočtovej klasifikácie. </w:t>
      </w:r>
    </w:p>
    <w:p w:rsidR="00CB2029" w:rsidRPr="00D271F3" w:rsidRDefault="00CB2029" w:rsidP="00CB2029">
      <w:pPr>
        <w:numPr>
          <w:ilvl w:val="1"/>
          <w:numId w:val="26"/>
        </w:numPr>
        <w:tabs>
          <w:tab w:val="clear" w:pos="360"/>
          <w:tab w:val="num" w:pos="900"/>
        </w:tabs>
        <w:spacing w:before="120" w:after="120"/>
        <w:ind w:left="900" w:hanging="540"/>
        <w:jc w:val="both"/>
      </w:pPr>
      <w:r w:rsidRPr="00D271F3">
        <w:t xml:space="preserve">Spolu so Žiadosťou o platbu (zúčtovanie zálohovej platby) je Prijímateľ povinný predložiť aj účtovné doklady – </w:t>
      </w:r>
      <w:r w:rsidRPr="00D271F3">
        <w:rPr>
          <w:rFonts w:cs="Arial"/>
          <w:szCs w:val="16"/>
        </w:rPr>
        <w:t>minimálne jeden rovnopis originálu alebo kópiu faktúry, prípadne dokladu rovnocennej dôkaznej hodnoty. Ďalší rovnopis originálu účtovného dokladu si ponecháva Prijímateľ. V prípade predloženia kópie účtovného dokladu Prijímateľom, táto je overená pečiatkou a podpisom štatutárneho orgánu Prijímateľa. Prijímateľ rovnako predkladá výpis z bankového účtu (originál alebo kópiu overenú pečiatkou a podpisom štatutárneho orgánu Prijímateľa) potvrdzujúci skutočné uhradenie účtovných dokladov Dodávateľovi Projektu.</w:t>
      </w:r>
    </w:p>
    <w:p w:rsidR="00CB2029" w:rsidRPr="00D271F3" w:rsidRDefault="00CB2029" w:rsidP="00CB2029">
      <w:pPr>
        <w:numPr>
          <w:ilvl w:val="1"/>
          <w:numId w:val="26"/>
        </w:numPr>
        <w:tabs>
          <w:tab w:val="clear" w:pos="360"/>
          <w:tab w:val="num" w:pos="900"/>
        </w:tabs>
        <w:spacing w:before="120" w:after="120"/>
        <w:ind w:left="900" w:hanging="540"/>
        <w:jc w:val="both"/>
        <w:rPr>
          <w:rFonts w:cs="Arial"/>
          <w:szCs w:val="16"/>
        </w:rPr>
      </w:pPr>
      <w:r w:rsidRPr="00D271F3">
        <w:t>Prijímateľ</w:t>
      </w:r>
      <w:r w:rsidRPr="00D271F3">
        <w:rPr>
          <w:rFonts w:cs="Arial"/>
          <w:szCs w:val="16"/>
        </w:rPr>
        <w:t xml:space="preserve">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rsidR="00CB2029" w:rsidRPr="00D271F3" w:rsidRDefault="00CB2029" w:rsidP="00CB2029">
      <w:pPr>
        <w:numPr>
          <w:ilvl w:val="1"/>
          <w:numId w:val="26"/>
        </w:numPr>
        <w:tabs>
          <w:tab w:val="clear" w:pos="360"/>
          <w:tab w:val="num" w:pos="900"/>
        </w:tabs>
        <w:spacing w:before="120" w:after="120"/>
        <w:ind w:left="900" w:hanging="540"/>
        <w:jc w:val="both"/>
        <w:rPr>
          <w:rFonts w:cs="Arial"/>
          <w:szCs w:val="16"/>
        </w:rPr>
      </w:pPr>
      <w:r w:rsidRPr="00D271F3">
        <w:rPr>
          <w:rFonts w:cs="Arial"/>
          <w:szCs w:val="16"/>
        </w:rPr>
        <w:t xml:space="preserve">V </w:t>
      </w:r>
      <w:r w:rsidRPr="00D271F3">
        <w:t>prípade</w:t>
      </w:r>
      <w:r w:rsidRPr="00D271F3">
        <w:rPr>
          <w:rFonts w:cs="Arial"/>
          <w:szCs w:val="16"/>
        </w:rPr>
        <w:t>, 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poskytnutej zálohovej platby, je maximálne 40  % relevantnej časti rozpočtu Projektu.</w:t>
      </w:r>
    </w:p>
    <w:p w:rsidR="00CB2029" w:rsidRPr="00D271F3" w:rsidRDefault="00CB2029" w:rsidP="00CB2029">
      <w:pPr>
        <w:numPr>
          <w:ilvl w:val="1"/>
          <w:numId w:val="26"/>
        </w:numPr>
        <w:tabs>
          <w:tab w:val="clear" w:pos="360"/>
          <w:tab w:val="num" w:pos="900"/>
        </w:tabs>
        <w:spacing w:before="120" w:after="120"/>
        <w:ind w:left="900" w:hanging="540"/>
        <w:jc w:val="both"/>
      </w:pPr>
      <w:r w:rsidRPr="00D271F3">
        <w:rPr>
          <w:rFonts w:cs="Arial"/>
          <w:szCs w:val="16"/>
        </w:rPr>
        <w:t>V prípade, ak nebude Prijímateľovi poskytnutá ďalšia zálohová platba, Prijímateľ je povinný nezúčtovaný rozdiel zálohovej platby bezodkladne vrátiť Poskytovateľovi, a to na formulári „Oznámenie o </w:t>
      </w:r>
      <w:proofErr w:type="spellStart"/>
      <w:r w:rsidRPr="00D271F3">
        <w:rPr>
          <w:rFonts w:cs="Arial"/>
          <w:szCs w:val="16"/>
        </w:rPr>
        <w:t>vysporiadaní</w:t>
      </w:r>
      <w:proofErr w:type="spellEnd"/>
      <w:r w:rsidRPr="00D271F3">
        <w:rPr>
          <w:rFonts w:cs="Arial"/>
          <w:szCs w:val="16"/>
        </w:rPr>
        <w:t xml:space="preserve"> finančných vzťahov“, ktorý Prijímateľovi dodá na jeho požiadanie Poskytovateľ.</w:t>
      </w:r>
    </w:p>
    <w:p w:rsidR="00CB2029" w:rsidRDefault="00CB2029" w:rsidP="00CB2029">
      <w:pPr>
        <w:numPr>
          <w:ilvl w:val="1"/>
          <w:numId w:val="26"/>
        </w:numPr>
        <w:tabs>
          <w:tab w:val="clear" w:pos="360"/>
          <w:tab w:val="num" w:pos="900"/>
        </w:tabs>
        <w:spacing w:before="120" w:after="120"/>
        <w:ind w:left="900" w:hanging="540"/>
        <w:jc w:val="both"/>
      </w:pPr>
      <w:r w:rsidRPr="00D271F3">
        <w:t xml:space="preserve">Na každú ďalšiu zálohovú platbu sa odseky 5.3 – 5.10 tohto článku VP použijú primerane. </w:t>
      </w:r>
    </w:p>
    <w:p w:rsidR="00CE14A4" w:rsidRPr="00D271F3" w:rsidRDefault="00CE14A4" w:rsidP="00CB2029">
      <w:pPr>
        <w:numPr>
          <w:ilvl w:val="1"/>
          <w:numId w:val="26"/>
        </w:numPr>
        <w:tabs>
          <w:tab w:val="clear" w:pos="360"/>
          <w:tab w:val="num" w:pos="900"/>
        </w:tabs>
        <w:spacing w:before="120" w:after="120"/>
        <w:ind w:left="900" w:hanging="540"/>
        <w:jc w:val="both"/>
      </w:pPr>
      <w:r w:rsidRPr="00CE14A4">
        <w:t>Suma 40 € podľa § 24 ods. 1 zákona č. 528/2008 Z. z. o pomoci a podpore poskytovanej z fondov EÚ sa uplatní na úhrnnú sumu celkového nevyčerpaného alebo nesprávne zúčtovaného NFP alebo jeho časti z poskytnutých zálohových platieb, pričom poskytovateľ môže tieto čiastkové sumy kumulovať a pri prekročení sumy 40 EUR vymáhať priebežne alebo až pri poslednom zúčtovaní zálohovej platby.</w:t>
      </w:r>
    </w:p>
    <w:p w:rsidR="00CB2029" w:rsidRPr="00D271F3" w:rsidRDefault="00CB2029" w:rsidP="00CB2029">
      <w:pPr>
        <w:numPr>
          <w:ilvl w:val="1"/>
          <w:numId w:val="26"/>
        </w:numPr>
        <w:tabs>
          <w:tab w:val="clear" w:pos="360"/>
          <w:tab w:val="num" w:pos="900"/>
        </w:tabs>
        <w:spacing w:before="120" w:after="120"/>
        <w:ind w:left="900" w:hanging="540"/>
        <w:jc w:val="both"/>
      </w:pPr>
      <w:r w:rsidRPr="00D271F3">
        <w:t>Zálohové platby sa týmto spôsobom poskytujú až do ukončenia realizácie aktivít Projektu. Po poskytnutí poslednej zálohovej platby je Prijímateľ povinný zúčtovať celý zostatok NFP, a to najneskôr do 3 mesiacov od ukončenia realizácie aktivít Projektu.</w:t>
      </w:r>
    </w:p>
    <w:p w:rsidR="00CB2029" w:rsidRPr="00D271F3" w:rsidRDefault="00CB2029" w:rsidP="00CB2029">
      <w:pPr>
        <w:numPr>
          <w:ilvl w:val="1"/>
          <w:numId w:val="26"/>
        </w:numPr>
        <w:tabs>
          <w:tab w:val="clear" w:pos="360"/>
          <w:tab w:val="num" w:pos="900"/>
        </w:tabs>
        <w:spacing w:before="120" w:after="120"/>
        <w:ind w:left="900" w:hanging="540"/>
        <w:jc w:val="both"/>
      </w:pPr>
      <w:r w:rsidRPr="00D271F3">
        <w:t>Prijímateľovi vznikne nárok na platbu pri systéme zálohových platieb iba v prípade, ak podá úplnú a správnu Žiadosť o platbu (poskytnutie zálohovej platby aj zúčtovanie zálohovej platby), a to až v momente schválenia Žiadosti o platbu Poskytovateľom. Nárok Prijímateľa na vyplatenie príslušnej platby vzniká len v rozsahu v akom Poskytovateľ rozhodne o oprávnenosti výdavkov Projektu.</w:t>
      </w:r>
    </w:p>
    <w:p w:rsidR="00CB2029" w:rsidRPr="00D271F3" w:rsidRDefault="00CB2029" w:rsidP="00CB2029">
      <w:pPr>
        <w:numPr>
          <w:ilvl w:val="1"/>
          <w:numId w:val="26"/>
        </w:numPr>
        <w:tabs>
          <w:tab w:val="clear" w:pos="360"/>
          <w:tab w:val="num" w:pos="900"/>
        </w:tabs>
        <w:spacing w:before="120" w:after="120"/>
        <w:ind w:left="900" w:hanging="540"/>
        <w:jc w:val="both"/>
      </w:pPr>
      <w:r w:rsidRPr="00D271F3">
        <w:t xml:space="preserve">Prijímateľ je povinný vo všetkých predkladaných Žiadostiach o platbu uvádzať výlučne výdavky, ktoré zodpovedajú podmienkam uvedeným v článku 12 VP. Prijímateľ zodpovedá za pravosť, správnosť a kompletnosť údajov uvedených v Žiadosti o platbu. V prípade, že na základe nepravých alebo nesprávnych údajov uvedených v Žiadosti o platbu dôjde k vyplateniu platby, pôjde o porušenie finančnej disciplíny v zmysle § 31 zákona č. 523/2004 Z. z. o rozpočtových pravidlách verejnej správy. </w:t>
      </w:r>
    </w:p>
    <w:p w:rsidR="00CB2029" w:rsidRPr="00D271F3" w:rsidRDefault="00CB2029" w:rsidP="00CB2029">
      <w:pPr>
        <w:numPr>
          <w:ilvl w:val="1"/>
          <w:numId w:val="26"/>
        </w:numPr>
        <w:tabs>
          <w:tab w:val="clear" w:pos="360"/>
          <w:tab w:val="num" w:pos="900"/>
        </w:tabs>
        <w:spacing w:before="120" w:after="120"/>
        <w:ind w:left="900" w:hanging="540"/>
        <w:jc w:val="both"/>
      </w:pPr>
      <w:r w:rsidRPr="00D271F3">
        <w:t>Poskytovateľ je povinný vykonať kontrolu projektu podľa § 24b a </w:t>
      </w:r>
      <w:proofErr w:type="spellStart"/>
      <w:r w:rsidRPr="00D271F3">
        <w:t>násl</w:t>
      </w:r>
      <w:proofErr w:type="spellEnd"/>
      <w:r w:rsidRPr="00D271F3">
        <w:t>. zákona č. 528/2008 Z. z. o pomoci a podpore poskytovanej z fondov ES v znení neskorších predpisov, článku 60 Nariadenia  Rady (ES) č. 1083/2006 a článku 13 Nariadenia Komisie (ES) č. 1828/2006. Kontrola projektu zahŕňa administratívnu kontrolu a v prípade potreby kontrolu na mieste. Administratívna kontrola Žiadosti o platbu pozostáva z kontroly jej formálnej a vecnej správnosti. V rámci kontroly formálnej správnosti je Poskytovateľ povinný overiť pravdivosť, kompletnosť a správnosť vyplnenia Žiadosti o platbu. V prípade zistenia formálnych nedostatkov vyzve Poskytovateľ Prijímateľa, aby do 14 dní Žiadosť o platbu doplnil. V prípade zistenia závažných nedostatkov, alebo nedoplnenia požadovaných údajov v stanovenej lehote, Poskytovateľ Žiadosť o platbu zamietne. V prípade, ak sa Poskytovateľ rozhodne počas výkonu administratívnej kontroly vykonať kontrolu na mieste, lehoty na administratívnu kontrolu žiadosti o platbu sú pozastavené.</w:t>
      </w:r>
    </w:p>
    <w:p w:rsidR="00CB2029" w:rsidRPr="00D271F3" w:rsidRDefault="00CB2029" w:rsidP="00CB2029">
      <w:pPr>
        <w:numPr>
          <w:ilvl w:val="1"/>
          <w:numId w:val="26"/>
        </w:numPr>
        <w:tabs>
          <w:tab w:val="clear" w:pos="360"/>
          <w:tab w:val="num" w:pos="900"/>
        </w:tabs>
        <w:spacing w:before="120" w:after="120"/>
        <w:ind w:left="900" w:hanging="540"/>
        <w:jc w:val="both"/>
      </w:pPr>
      <w:r w:rsidRPr="00D271F3">
        <w:t>V rámci kontroly vecnej správnosti je Poskytovateľ povinný overovať reálnosť, oprávnenosť, správnosť, aktuálnosť a neprekrývanie sa nárokovaných výdavkov. Poskytovateľ je taktiež povinný overiť, či požadovaná suma v Žiadosti o platbu zodpovedá údajom uvedeným v priložených dokladoch a či táto suma zároveň zodpovedá rozpočtu Projektu. Pri kontrole matematickej správnosti sa overuje správnosť údajov o dodaných tovaroch, službách a prácach vo vzťahu k množstvu alebo objemu a jednotkovej cene, súčet jednotlivých položiek uvedených na predloženej faktúre alebo inom relevantnom účtovnom doklade. Overuje sa aj súlad s právnymi predpismi SR a EÚ (verejné obstarávanie, ochrana životného prostredia, rovnosť príležitostí, publicita atď.). V prípade potreby vykoná Poskytovateľ kontrolu  na mieste podľa článku 10 VP.</w:t>
      </w:r>
    </w:p>
    <w:p w:rsidR="00CB2029" w:rsidRPr="00D271F3" w:rsidRDefault="00CB2029" w:rsidP="00CB2029">
      <w:pPr>
        <w:numPr>
          <w:ilvl w:val="1"/>
          <w:numId w:val="26"/>
        </w:numPr>
        <w:tabs>
          <w:tab w:val="clear" w:pos="360"/>
          <w:tab w:val="num" w:pos="900"/>
        </w:tabs>
        <w:spacing w:before="120" w:after="120"/>
        <w:ind w:left="900" w:hanging="540"/>
        <w:jc w:val="both"/>
      </w:pPr>
      <w:r w:rsidRPr="00D271F3">
        <w:t>V prípade, ak Prijímateľovi vznikol nárok na vyplatenie platby, Poskytovateľ zabezpečí poskytnutie NFP, resp. jeho časti na účet Prijímateľa v lehote určenej v Systéme finančného riadenia pre ŠF a KF, ktorá sa počíta odo dňa, kedy bola Poskytovateľovi doručená úplná a správna Žiadosť o platbu spolu s požadovanými dokumentmi. Za deň doručenia Žiadosti o platbu sa považuje deň registrácie úplnej a správnej Žiadosti o platbu u Poskytovateľa.</w:t>
      </w:r>
    </w:p>
    <w:p w:rsidR="00CB2029" w:rsidRPr="00D271F3" w:rsidRDefault="00CB2029" w:rsidP="00CB2029">
      <w:pPr>
        <w:numPr>
          <w:ilvl w:val="1"/>
          <w:numId w:val="26"/>
        </w:numPr>
        <w:tabs>
          <w:tab w:val="clear" w:pos="360"/>
          <w:tab w:val="num" w:pos="900"/>
        </w:tabs>
        <w:spacing w:before="120" w:after="120"/>
        <w:ind w:left="900" w:hanging="540"/>
        <w:jc w:val="both"/>
      </w:pPr>
      <w:r w:rsidRPr="00D271F3">
        <w:t xml:space="preserve">Presun prostriedkov podľa predchádzajúceho odseku zabezpečí Poskytovateľ prostredníctvom úpravy limitov výdavkov rozpočtu Prijímateľa rozpočtovým opatrením. </w:t>
      </w:r>
    </w:p>
    <w:p w:rsidR="00CB2029" w:rsidRPr="00D271F3" w:rsidRDefault="00CB2029" w:rsidP="00CB2029">
      <w:pPr>
        <w:numPr>
          <w:ilvl w:val="1"/>
          <w:numId w:val="26"/>
        </w:numPr>
        <w:tabs>
          <w:tab w:val="clear" w:pos="360"/>
          <w:tab w:val="num" w:pos="900"/>
        </w:tabs>
        <w:spacing w:before="120" w:after="120"/>
        <w:ind w:left="900" w:hanging="540"/>
        <w:jc w:val="both"/>
      </w:pPr>
      <w:r w:rsidRPr="00D271F3">
        <w:t>Deň aktivácie evidenčného listu úprav rozpočtu potvrdzujúci úpravu rozpočtu Prijímateľa sa považuje za deň čerpania NFP, resp. jeho časti.</w:t>
      </w:r>
    </w:p>
    <w:p w:rsidR="00CB2029" w:rsidRPr="00D271F3" w:rsidRDefault="0055484C" w:rsidP="0055484C">
      <w:pPr>
        <w:numPr>
          <w:ilvl w:val="1"/>
          <w:numId w:val="26"/>
        </w:numPr>
        <w:tabs>
          <w:tab w:val="clear" w:pos="360"/>
          <w:tab w:val="num" w:pos="851"/>
          <w:tab w:val="num" w:pos="900"/>
        </w:tabs>
        <w:spacing w:before="120" w:after="120"/>
        <w:ind w:left="900" w:hanging="616"/>
        <w:jc w:val="both"/>
      </w:pPr>
      <w:r w:rsidRPr="00D271F3">
        <w:t xml:space="preserve">V prípade, že Prijímateľ uhrádza výdavky spojené s Projektom v inej mene ako EUR, príslušné účtovné doklady vystavené Dodávateľom Projektu v cudzej mene sú Poskytovateľom preplácané formou refundácie v EUR, resp. na ich úhradu je možné použiť prostriedky poskytnuté </w:t>
      </w:r>
      <w:proofErr w:type="spellStart"/>
      <w:r w:rsidRPr="00D271F3">
        <w:t>predfinancovaním</w:t>
      </w:r>
      <w:proofErr w:type="spellEnd"/>
      <w:r w:rsidRPr="00D271F3">
        <w:t xml:space="preserve">. Prijímateľ zahrnie do Žiadosti o platbu výdavok prepočítaný na EUR kurzom banky (v prípade prevodu peňažných prostriedkov v cudzej mene z účtu zriadeného Prijímateľom v EUR na účet Dodávateľa Projektu zriadeného v cudzej mene) alebo kurzom Európskej centrálnej banky (pri prevode peňažných prostriedkov v cudzej mene z účtu zriadeného Prijímateľom v cudzej mene na účet Dodávateľa Projektu zriadeného v cudzej mene) platným v deň odpísania prostriedkov z účtu zriadeného Prijímateľom. Prípadné kurzové rozdiely znáša Prijímateľ, pričom účtovný rozdiel v účtovníctve Prijímateľa medzi sumou v deň zaúčtovania záväzku voči Dodávateľovi Projektu a sumou v deň úhrady záväzku Dodávateľovi Projektu je považovaný za oprávnený výdavok. </w:t>
      </w:r>
      <w:r w:rsidR="00CB2029" w:rsidRPr="00D271F3">
        <w:t>.</w:t>
      </w:r>
    </w:p>
    <w:p w:rsidR="00CB2029" w:rsidRPr="00D271F3" w:rsidRDefault="00CB2029" w:rsidP="00CB2029">
      <w:pPr>
        <w:numPr>
          <w:ilvl w:val="1"/>
          <w:numId w:val="26"/>
        </w:numPr>
        <w:tabs>
          <w:tab w:val="clear" w:pos="360"/>
          <w:tab w:val="num" w:pos="900"/>
        </w:tabs>
        <w:spacing w:before="120" w:after="120"/>
        <w:ind w:left="900" w:hanging="540"/>
        <w:jc w:val="both"/>
      </w:pPr>
      <w:r w:rsidRPr="00D271F3">
        <w:t xml:space="preserve">Ak je Prijímateľ zároveň aj riadiacim orgánom, sprostredkovateľským orgánom pod riadiacim orgánom, platobnou jednotkou, Certifikačným orgánom, Orgánom auditu resp. iným orgánom, zodpovedným za riadenie, kontrolu alebo implementáciu štrukturálnych fondov a Kohézneho fondu, podpisy štatutárneho orgánu potrebné podľa tohto článku VP môžu byť nahradené podpismi určeného zamestnanca tohto subjektu. </w:t>
      </w:r>
    </w:p>
    <w:p w:rsidR="00CB2029" w:rsidRPr="00D271F3" w:rsidRDefault="00CB2029" w:rsidP="00CB2029">
      <w:pPr>
        <w:numPr>
          <w:ilvl w:val="1"/>
          <w:numId w:val="26"/>
        </w:numPr>
        <w:tabs>
          <w:tab w:val="clear" w:pos="360"/>
        </w:tabs>
        <w:spacing w:before="120" w:after="120"/>
        <w:ind w:left="993" w:hanging="993"/>
        <w:jc w:val="both"/>
      </w:pPr>
      <w:r w:rsidRPr="00D271F3">
        <w:t>Poskytovateľ je oprávnený zvýšiť alebo znížiť výšku Žiadosti o platbu z technických dôvodov na strane Poskytovateľa maximálne do výšky 1 EUR v rámci jednej Žiadosti o platbu. Ustanovenie článku 3 ods. 3.2. rozhodnutia o schválení ŽoNFP týmto nie je dotknuté.</w:t>
      </w:r>
    </w:p>
    <w:p w:rsidR="00CB2029" w:rsidRPr="00D271F3" w:rsidRDefault="00CB2029" w:rsidP="00CB2029">
      <w:pPr>
        <w:spacing w:before="120" w:after="120"/>
        <w:ind w:left="360"/>
        <w:jc w:val="both"/>
        <w:rPr>
          <w:rFonts w:cs="Arial"/>
          <w:b/>
          <w:szCs w:val="16"/>
        </w:rPr>
      </w:pPr>
      <w:r w:rsidRPr="00D271F3">
        <w:rPr>
          <w:b/>
        </w:rPr>
        <w:t xml:space="preserve">V prípade </w:t>
      </w:r>
      <w:r w:rsidRPr="00D271F3">
        <w:rPr>
          <w:rFonts w:cs="Arial"/>
          <w:b/>
          <w:szCs w:val="16"/>
        </w:rPr>
        <w:t>Projektov technickej pomoci, prostredníctvom ktorých sa financujú mzdy zamestnancov zapojených do implementácie pomoci zo štrukturálnych fondov a Kohézneho fondu odsek 5.6 znie:</w:t>
      </w:r>
    </w:p>
    <w:p w:rsidR="00CB2029" w:rsidRPr="00D271F3" w:rsidRDefault="00CB2029" w:rsidP="00CB2029">
      <w:pPr>
        <w:spacing w:before="120" w:after="120"/>
        <w:ind w:left="851" w:hanging="491"/>
        <w:jc w:val="both"/>
      </w:pPr>
      <w:r w:rsidRPr="00D271F3">
        <w:t xml:space="preserve">5.6 Spolu so Žiadosťou o platbu je Prijímateľ povinný predložiť aj účtovné doklady – </w:t>
      </w:r>
      <w:r w:rsidRPr="00D271F3">
        <w:rPr>
          <w:rFonts w:cs="Arial"/>
          <w:szCs w:val="16"/>
        </w:rPr>
        <w:t>minimálne jeden rovnopis originálu alebo kópiu faktúry, prípadne dokladu rovnocennej dôkaznej hodnoty. Ďalší rovnopis originálu účtovného dokladu si ponecháva Prijímateľ. V prípade predloženia kópie účtovného dokladu Prijímateľom, táto je overená pečiatkou a podpisom štatutárneho orgánu Prijímateľa. Prijímateľ rovnako predkladá výpis z bankového účtu (originál alebo kópiu overenú pečiatkou a podpisom štatutárneho orgánu Prijímateľa) potvrdzujúci skutočné uhradenie účtovných dokladov. Za predpokladu, že Poskytovateľ určí za dostatočné overenie skutočného uhradenia výdavkov nárokovaných v Žiadosti o platbu prostredníctvom kontroly na mieste, ktorá bude ukončená najneskôr do skončenia administratívnej kontroly Žiadosti o platbu, Prijímateľ nie je povinný predložiť výpis z bankového účtu potvrdzujúci skutočné uhradenie účtovných dokladov spolu so Žiadosťou o platbu. Uvedeným nie je dotknutá povinnosť uchovávať výpis z bankového účtu u Prijímateľa v zmysle článku 15 VZP.</w:t>
      </w:r>
    </w:p>
    <w:p w:rsidR="00CB2029" w:rsidRPr="00D271F3" w:rsidRDefault="00CB2029" w:rsidP="00CB2029">
      <w:pPr>
        <w:spacing w:before="120" w:after="120"/>
        <w:jc w:val="both"/>
      </w:pPr>
    </w:p>
    <w:p w:rsidR="00CB2029" w:rsidRPr="00D271F3" w:rsidRDefault="00CB2029" w:rsidP="00CB2029">
      <w:pPr>
        <w:spacing w:before="120" w:after="120"/>
        <w:ind w:left="360" w:hanging="360"/>
        <w:jc w:val="both"/>
        <w:rPr>
          <w:b/>
          <w:u w:val="single"/>
        </w:rPr>
      </w:pPr>
      <w:r w:rsidRPr="00D271F3">
        <w:rPr>
          <w:b/>
          <w:u w:val="single"/>
        </w:rPr>
        <w:t xml:space="preserve">6. </w:t>
      </w:r>
      <w:r w:rsidRPr="00D271F3">
        <w:rPr>
          <w:b/>
          <w:u w:val="single"/>
        </w:rPr>
        <w:tab/>
        <w:t xml:space="preserve">Ak ide o systém kombinácie zálohových platieb a refundácie </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Poskytovateľ zabezpečí poskytovanie NFP, resp. jeho časti (ďalej aj „platba“) kombinovaným systémom zálohových platieb a refundácie. V rámci systému zálohových platieb sa poskytujú platby na oprávnené výdavky Projektu na základe Žiadosti o platbu (poskytnutie zálohovej platby) a Žiadosti o platbu (zúčtovania zálohovej platby). V rámci systému refundácie poskytuje Poskytovateľ NFP na základe skutočne vynaložených výdavkov zo strany Prijímateľa. V takom prípade Prijímateľ uhradí výdavky Dodávateľovi Projektu najskôr z vlastných zdrojov. </w:t>
      </w:r>
    </w:p>
    <w:p w:rsidR="00CB2029" w:rsidRPr="00D271F3" w:rsidRDefault="00CB2029" w:rsidP="00CB2029">
      <w:pPr>
        <w:numPr>
          <w:ilvl w:val="1"/>
          <w:numId w:val="27"/>
        </w:numPr>
        <w:tabs>
          <w:tab w:val="clear" w:pos="360"/>
          <w:tab w:val="num" w:pos="900"/>
        </w:tabs>
        <w:spacing w:before="120" w:after="120"/>
        <w:ind w:left="900" w:hanging="540"/>
        <w:jc w:val="both"/>
      </w:pPr>
      <w:r w:rsidRPr="00D271F3">
        <w:t>Žiadosti o platbu predkladá Prijímateľ v </w:t>
      </w:r>
      <w:r w:rsidRPr="00D271F3">
        <w:rPr>
          <w:bCs/>
        </w:rPr>
        <w:t>EUR</w:t>
      </w:r>
      <w:r w:rsidRPr="00D271F3">
        <w:t xml:space="preserve"> na formulári, ktorý Poskyt</w:t>
      </w:r>
      <w:r w:rsidR="007467D5" w:rsidRPr="00D271F3">
        <w:t>ovateľ poskytne Prijímateľovi.</w:t>
      </w:r>
      <w:r w:rsidRPr="00D271F3">
        <w:t xml:space="preserve"> Žiadosť o platbu musí byť v súlade s rozpočtom Projektu a Prijímateľ ju vyhotovuje minimálne v dvoch vyhotoveniach, pričom jedno vyhotovenie zostáva u Prijímateľa a ďalšie Prijímateľ predkladá Poskytovateľovi.</w:t>
      </w:r>
    </w:p>
    <w:p w:rsidR="00CB2029" w:rsidRPr="00D271F3" w:rsidRDefault="00CB2029" w:rsidP="00CB2029">
      <w:pPr>
        <w:numPr>
          <w:ilvl w:val="1"/>
          <w:numId w:val="27"/>
        </w:numPr>
        <w:tabs>
          <w:tab w:val="clear" w:pos="360"/>
          <w:tab w:val="num" w:pos="900"/>
        </w:tabs>
        <w:spacing w:before="120" w:after="120"/>
        <w:ind w:left="900" w:hanging="540"/>
        <w:jc w:val="both"/>
      </w:pPr>
      <w:r w:rsidRPr="00D271F3">
        <w:rPr>
          <w:rFonts w:cs="Arial"/>
          <w:szCs w:val="16"/>
        </w:rPr>
        <w:t>Prijímateľ predkladá spolu s prvou Žiadosťou o platbu aj vyhlásenie o začatí realizácie aktivít Projektu s uvedením dátumu začatia realizácie aktivít Projektu.</w:t>
      </w:r>
    </w:p>
    <w:p w:rsidR="00CB2029" w:rsidRPr="00D271F3" w:rsidRDefault="00CB2029" w:rsidP="00CB2029">
      <w:pPr>
        <w:spacing w:before="120" w:after="120"/>
        <w:jc w:val="both"/>
        <w:rPr>
          <w:i/>
        </w:rPr>
      </w:pPr>
      <w:r w:rsidRPr="00D271F3">
        <w:rPr>
          <w:i/>
        </w:rPr>
        <w:t>Zálohová platba</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Prijímateľ po začatí realizácie aktivít Projektu predkladá Poskytovateľovi Žiadosť o platbu (poskytnutie zálohovej platby) maximálne do výšky 40 % oprávnených výdavkov z prvých 12 mesiacov realizácie Projektu z prostriedkov zodpovedajúcich podielu prostriedkov EÚ a štátneho rozpočtu SR na spolufinancovanie. </w:t>
      </w:r>
    </w:p>
    <w:p w:rsidR="00CB2029" w:rsidRPr="00D271F3" w:rsidRDefault="00CB2029" w:rsidP="00CB2029">
      <w:pPr>
        <w:spacing w:before="120" w:after="120"/>
        <w:ind w:left="552" w:firstLine="348"/>
        <w:jc w:val="both"/>
      </w:pPr>
      <w:r w:rsidRPr="00D271F3">
        <w:t>Výška maximálnej zálohovej platby sa odvíja od nasledovného:</w:t>
      </w:r>
    </w:p>
    <w:p w:rsidR="00CB2029" w:rsidRPr="00D271F3" w:rsidRDefault="00CB2029" w:rsidP="00CB2029">
      <w:pPr>
        <w:spacing w:before="120" w:after="120"/>
        <w:ind w:left="552" w:firstLine="348"/>
        <w:jc w:val="both"/>
      </w:pPr>
      <w:r w:rsidRPr="00D271F3">
        <w:rPr>
          <w:b/>
        </w:rPr>
        <w:t>a) Prvý ročný rozpočet projektu je známy</w:t>
      </w: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v prípade, ak plánovaná dĺžka realizácie aktivít Projektu nepresahuje 12 mesiacov, výška zálohovej platby predstavuje maximálne 40 % oprávnených výdavkov z rozpočtu Projektu zodpovedajúcich podielu EÚ a štátneho rozpočtu SR na spolufinancovanie;</w:t>
      </w: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v prípade, ak plánovaná dĺžka realizácie aktivít Projektu presahuje 12 mesiacov a projekt začína v mesiaci január kalendárneho roka, výška zálohovej platby predstavuje maximálne 40 % z oprávnených výdavkov rozpočtu prvého roka Projektu zodpovedajúcich podielu EÚ a štátneho rozpočtu SR na spolufinancovanie;</w:t>
      </w: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v prípade, ak plánovaná dĺžka realizácie aktivít Projektu presahuje 12 mesiacov a realizácia aktivít Projektu začína v priebehu kalendárneho roka okrem mesiaca január, maximálna výška zálohovej platby sa vypočíta na základe nasledujúceho vzorca:</w:t>
      </w:r>
    </w:p>
    <w:tbl>
      <w:tblPr>
        <w:tblW w:w="9305" w:type="dxa"/>
        <w:tblInd w:w="-110" w:type="dxa"/>
        <w:tblCellMar>
          <w:left w:w="70" w:type="dxa"/>
          <w:right w:w="70" w:type="dxa"/>
        </w:tblCellMar>
        <w:tblLook w:val="0000" w:firstRow="0" w:lastRow="0" w:firstColumn="0" w:lastColumn="0" w:noHBand="0" w:noVBand="0"/>
      </w:tblPr>
      <w:tblGrid>
        <w:gridCol w:w="1217"/>
        <w:gridCol w:w="351"/>
        <w:gridCol w:w="593"/>
        <w:gridCol w:w="217"/>
        <w:gridCol w:w="1830"/>
        <w:gridCol w:w="271"/>
        <w:gridCol w:w="524"/>
        <w:gridCol w:w="1343"/>
        <w:gridCol w:w="674"/>
        <w:gridCol w:w="255"/>
        <w:gridCol w:w="1830"/>
        <w:gridCol w:w="217"/>
      </w:tblGrid>
      <w:tr w:rsidR="00CB2029" w:rsidRPr="00D271F3" w:rsidTr="00CB2029">
        <w:trPr>
          <w:trHeight w:val="80"/>
        </w:trPr>
        <w:tc>
          <w:tcPr>
            <w:tcW w:w="1260"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maximálna výška poskytnutej zálohovej platby</w:t>
            </w:r>
          </w:p>
        </w:tc>
        <w:tc>
          <w:tcPr>
            <w:tcW w:w="360" w:type="dxa"/>
            <w:tcBorders>
              <w:top w:val="nil"/>
              <w:left w:val="nil"/>
              <w:bottom w:val="nil"/>
              <w:right w:val="nil"/>
            </w:tcBorders>
            <w:noWrap/>
            <w:vAlign w:val="center"/>
          </w:tcPr>
          <w:p w:rsidR="00CB2029" w:rsidRPr="00D271F3" w:rsidRDefault="00CB2029" w:rsidP="00CB2029">
            <w:pPr>
              <w:spacing w:before="120" w:after="120"/>
              <w:jc w:val="center"/>
            </w:pPr>
          </w:p>
        </w:tc>
        <w:tc>
          <w:tcPr>
            <w:tcW w:w="612" w:type="dxa"/>
            <w:tcBorders>
              <w:top w:val="nil"/>
              <w:left w:val="nil"/>
              <w:bottom w:val="nil"/>
              <w:right w:val="nil"/>
            </w:tcBorders>
            <w:noWrap/>
            <w:vAlign w:val="center"/>
          </w:tcPr>
          <w:p w:rsidR="00CB2029" w:rsidRPr="00D271F3" w:rsidRDefault="00CB2029" w:rsidP="00CB2029">
            <w:pPr>
              <w:spacing w:before="120" w:after="120"/>
              <w:jc w:val="center"/>
            </w:pPr>
          </w:p>
        </w:tc>
        <w:tc>
          <w:tcPr>
            <w:tcW w:w="196" w:type="dxa"/>
            <w:tcBorders>
              <w:top w:val="nil"/>
              <w:left w:val="nil"/>
              <w:bottom w:val="nil"/>
              <w:right w:val="nil"/>
            </w:tcBorders>
            <w:noWrap/>
            <w:vAlign w:val="center"/>
          </w:tcPr>
          <w:p w:rsidR="00CB2029" w:rsidRPr="00D271F3" w:rsidRDefault="00CB2029" w:rsidP="00CB2029">
            <w:pPr>
              <w:spacing w:before="120" w:after="120"/>
              <w:jc w:val="center"/>
            </w:pPr>
          </w:p>
        </w:tc>
        <w:tc>
          <w:tcPr>
            <w:tcW w:w="1687"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prvý ročný rozpočet projektu z prostriedkov zodpovedajúcich podielu EÚ a ŠR na spolufinancovanie</w:t>
            </w:r>
          </w:p>
        </w:tc>
        <w:tc>
          <w:tcPr>
            <w:tcW w:w="257" w:type="dxa"/>
            <w:tcBorders>
              <w:top w:val="nil"/>
              <w:left w:val="nil"/>
              <w:bottom w:val="nil"/>
              <w:right w:val="nil"/>
            </w:tcBorders>
            <w:noWrap/>
            <w:vAlign w:val="center"/>
          </w:tcPr>
          <w:p w:rsidR="00CB2029" w:rsidRPr="00D271F3" w:rsidRDefault="00CB2029" w:rsidP="00CB2029">
            <w:pPr>
              <w:spacing w:before="120" w:after="120"/>
              <w:jc w:val="center"/>
            </w:pPr>
          </w:p>
        </w:tc>
        <w:tc>
          <w:tcPr>
            <w:tcW w:w="496" w:type="dxa"/>
            <w:tcBorders>
              <w:top w:val="nil"/>
              <w:left w:val="nil"/>
              <w:bottom w:val="nil"/>
              <w:right w:val="nil"/>
            </w:tcBorders>
            <w:noWrap/>
            <w:vAlign w:val="center"/>
          </w:tcPr>
          <w:p w:rsidR="00CB2029" w:rsidRPr="00D271F3" w:rsidRDefault="00CB2029" w:rsidP="00CB2029">
            <w:pPr>
              <w:spacing w:before="120" w:after="120"/>
              <w:jc w:val="center"/>
            </w:pPr>
          </w:p>
        </w:tc>
        <w:tc>
          <w:tcPr>
            <w:tcW w:w="1296"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počet mesiacov realizácie aktivít Projektu v prvom kalendárnom roku</w:t>
            </w:r>
          </w:p>
        </w:tc>
        <w:tc>
          <w:tcPr>
            <w:tcW w:w="696" w:type="dxa"/>
            <w:tcBorders>
              <w:top w:val="nil"/>
              <w:left w:val="nil"/>
              <w:bottom w:val="nil"/>
              <w:right w:val="nil"/>
            </w:tcBorders>
            <w:noWrap/>
            <w:vAlign w:val="center"/>
          </w:tcPr>
          <w:p w:rsidR="00CB2029" w:rsidRPr="00D271F3" w:rsidRDefault="00CB2029" w:rsidP="00CB2029">
            <w:pPr>
              <w:spacing w:before="120" w:after="120"/>
              <w:jc w:val="center"/>
            </w:pPr>
          </w:p>
        </w:tc>
        <w:tc>
          <w:tcPr>
            <w:tcW w:w="240" w:type="dxa"/>
            <w:tcBorders>
              <w:top w:val="nil"/>
              <w:left w:val="nil"/>
              <w:bottom w:val="nil"/>
              <w:right w:val="nil"/>
            </w:tcBorders>
            <w:noWrap/>
            <w:vAlign w:val="center"/>
          </w:tcPr>
          <w:p w:rsidR="00CB2029" w:rsidRPr="00D271F3" w:rsidRDefault="00CB2029" w:rsidP="00CB2029">
            <w:pPr>
              <w:spacing w:before="120" w:after="120"/>
              <w:jc w:val="center"/>
            </w:pPr>
          </w:p>
        </w:tc>
        <w:tc>
          <w:tcPr>
            <w:tcW w:w="1985" w:type="dxa"/>
            <w:vMerge w:val="restart"/>
            <w:tcBorders>
              <w:top w:val="nil"/>
              <w:left w:val="nil"/>
              <w:bottom w:val="nil"/>
              <w:right w:val="nil"/>
            </w:tcBorders>
            <w:vAlign w:val="center"/>
          </w:tcPr>
          <w:p w:rsidR="00CB2029" w:rsidRPr="00D271F3" w:rsidRDefault="00CB2029" w:rsidP="00CB2029">
            <w:pPr>
              <w:spacing w:before="120" w:after="120"/>
              <w:jc w:val="center"/>
            </w:pPr>
            <w:r w:rsidRPr="00D271F3">
              <w:t>nasledujúci ročný rozpočet Projektu z prostriedkov zodpovedajúcich podielu EÚ a ŠR na spolufinancovanie</w:t>
            </w:r>
          </w:p>
        </w:tc>
        <w:tc>
          <w:tcPr>
            <w:tcW w:w="220" w:type="dxa"/>
            <w:tcBorders>
              <w:top w:val="nil"/>
              <w:left w:val="nil"/>
              <w:bottom w:val="nil"/>
              <w:right w:val="nil"/>
            </w:tcBorders>
            <w:noWrap/>
            <w:vAlign w:val="center"/>
          </w:tcPr>
          <w:p w:rsidR="00CB2029" w:rsidRPr="00D271F3" w:rsidRDefault="00CB2029" w:rsidP="00CB2029">
            <w:pPr>
              <w:spacing w:before="120" w:after="120"/>
              <w:jc w:val="center"/>
            </w:pPr>
          </w:p>
        </w:tc>
      </w:tr>
      <w:tr w:rsidR="00CB2029" w:rsidRPr="00D271F3" w:rsidTr="00CB2029">
        <w:trPr>
          <w:trHeight w:val="735"/>
        </w:trPr>
        <w:tc>
          <w:tcPr>
            <w:tcW w:w="1260" w:type="dxa"/>
            <w:vMerge/>
            <w:tcBorders>
              <w:top w:val="nil"/>
              <w:left w:val="nil"/>
              <w:bottom w:val="nil"/>
              <w:right w:val="nil"/>
            </w:tcBorders>
            <w:vAlign w:val="center"/>
          </w:tcPr>
          <w:p w:rsidR="00CB2029" w:rsidRPr="00D271F3" w:rsidRDefault="00CB2029" w:rsidP="00CB2029">
            <w:pPr>
              <w:spacing w:before="120" w:after="120"/>
            </w:pPr>
          </w:p>
        </w:tc>
        <w:tc>
          <w:tcPr>
            <w:tcW w:w="360" w:type="dxa"/>
            <w:tcBorders>
              <w:top w:val="nil"/>
              <w:left w:val="nil"/>
              <w:bottom w:val="nil"/>
              <w:right w:val="nil"/>
            </w:tcBorders>
            <w:noWrap/>
            <w:vAlign w:val="center"/>
          </w:tcPr>
          <w:p w:rsidR="00CB2029" w:rsidRPr="00D271F3" w:rsidRDefault="00CB2029" w:rsidP="00CB2029">
            <w:pPr>
              <w:spacing w:before="120" w:after="120"/>
              <w:jc w:val="center"/>
            </w:pPr>
            <w:r w:rsidRPr="00D271F3">
              <w:t>=</w:t>
            </w:r>
          </w:p>
        </w:tc>
        <w:tc>
          <w:tcPr>
            <w:tcW w:w="612" w:type="dxa"/>
            <w:tcBorders>
              <w:top w:val="nil"/>
              <w:left w:val="nil"/>
              <w:bottom w:val="nil"/>
              <w:right w:val="nil"/>
            </w:tcBorders>
            <w:noWrap/>
            <w:vAlign w:val="center"/>
          </w:tcPr>
          <w:p w:rsidR="00CB2029" w:rsidRPr="00D271F3" w:rsidRDefault="00CB2029" w:rsidP="00CB2029">
            <w:pPr>
              <w:spacing w:before="120" w:after="120"/>
              <w:jc w:val="center"/>
            </w:pPr>
            <w:r w:rsidRPr="00D271F3">
              <w:t>0,4* x</w:t>
            </w:r>
          </w:p>
        </w:tc>
        <w:tc>
          <w:tcPr>
            <w:tcW w:w="196" w:type="dxa"/>
            <w:tcBorders>
              <w:top w:val="nil"/>
              <w:left w:val="nil"/>
              <w:bottom w:val="nil"/>
              <w:right w:val="nil"/>
            </w:tcBorders>
            <w:noWrap/>
            <w:vAlign w:val="center"/>
          </w:tcPr>
          <w:p w:rsidR="00CB2029" w:rsidRPr="00D271F3" w:rsidRDefault="00CB2029" w:rsidP="00CB2029">
            <w:pPr>
              <w:spacing w:before="120" w:after="120"/>
              <w:jc w:val="center"/>
            </w:pPr>
            <w:r w:rsidRPr="00D271F3">
              <w:rPr>
                <w:lang w:val="en-US"/>
              </w:rPr>
              <w:t>[</w:t>
            </w:r>
          </w:p>
        </w:tc>
        <w:tc>
          <w:tcPr>
            <w:tcW w:w="1687" w:type="dxa"/>
            <w:vMerge/>
            <w:tcBorders>
              <w:top w:val="nil"/>
              <w:left w:val="nil"/>
              <w:bottom w:val="nil"/>
              <w:right w:val="nil"/>
            </w:tcBorders>
            <w:vAlign w:val="center"/>
          </w:tcPr>
          <w:p w:rsidR="00CB2029" w:rsidRPr="00D271F3" w:rsidRDefault="00CB2029" w:rsidP="00CB2029">
            <w:pPr>
              <w:spacing w:before="120" w:after="120"/>
            </w:pPr>
          </w:p>
        </w:tc>
        <w:tc>
          <w:tcPr>
            <w:tcW w:w="257" w:type="dxa"/>
            <w:tcBorders>
              <w:top w:val="nil"/>
              <w:left w:val="nil"/>
              <w:bottom w:val="nil"/>
              <w:right w:val="nil"/>
            </w:tcBorders>
            <w:noWrap/>
            <w:vAlign w:val="center"/>
          </w:tcPr>
          <w:p w:rsidR="00CB2029" w:rsidRPr="00D271F3" w:rsidRDefault="00CB2029" w:rsidP="00CB2029">
            <w:pPr>
              <w:spacing w:before="120" w:after="120"/>
              <w:jc w:val="center"/>
            </w:pPr>
            <w:r w:rsidRPr="00D271F3">
              <w:t xml:space="preserve">+ </w:t>
            </w:r>
          </w:p>
        </w:tc>
        <w:tc>
          <w:tcPr>
            <w:tcW w:w="496" w:type="dxa"/>
            <w:tcBorders>
              <w:top w:val="nil"/>
              <w:left w:val="nil"/>
              <w:bottom w:val="nil"/>
              <w:right w:val="nil"/>
            </w:tcBorders>
            <w:noWrap/>
            <w:vAlign w:val="center"/>
          </w:tcPr>
          <w:p w:rsidR="00CB2029" w:rsidRPr="00D271F3" w:rsidRDefault="00CB2029" w:rsidP="00CB2029">
            <w:pPr>
              <w:spacing w:before="120" w:after="120"/>
              <w:jc w:val="center"/>
            </w:pPr>
            <w:r w:rsidRPr="00D271F3">
              <w:t>(12-</w:t>
            </w:r>
          </w:p>
        </w:tc>
        <w:tc>
          <w:tcPr>
            <w:tcW w:w="1296" w:type="dxa"/>
            <w:vMerge/>
            <w:tcBorders>
              <w:top w:val="nil"/>
              <w:left w:val="nil"/>
              <w:bottom w:val="nil"/>
              <w:right w:val="nil"/>
            </w:tcBorders>
            <w:vAlign w:val="center"/>
          </w:tcPr>
          <w:p w:rsidR="00CB2029" w:rsidRPr="00D271F3" w:rsidRDefault="00CB2029" w:rsidP="00CB2029">
            <w:pPr>
              <w:spacing w:before="120" w:after="120"/>
            </w:pPr>
          </w:p>
        </w:tc>
        <w:tc>
          <w:tcPr>
            <w:tcW w:w="696" w:type="dxa"/>
            <w:tcBorders>
              <w:top w:val="nil"/>
              <w:left w:val="nil"/>
              <w:bottom w:val="nil"/>
              <w:right w:val="nil"/>
            </w:tcBorders>
            <w:noWrap/>
            <w:vAlign w:val="center"/>
          </w:tcPr>
          <w:p w:rsidR="00CB2029" w:rsidRPr="00D271F3" w:rsidRDefault="00CB2029" w:rsidP="00CB2029">
            <w:pPr>
              <w:spacing w:before="120" w:after="120"/>
              <w:jc w:val="center"/>
            </w:pPr>
            <w:r w:rsidRPr="00D271F3">
              <w:t xml:space="preserve">)x1/n </w:t>
            </w:r>
          </w:p>
        </w:tc>
        <w:tc>
          <w:tcPr>
            <w:tcW w:w="240" w:type="dxa"/>
            <w:tcBorders>
              <w:top w:val="nil"/>
              <w:left w:val="nil"/>
              <w:bottom w:val="nil"/>
              <w:right w:val="nil"/>
            </w:tcBorders>
            <w:noWrap/>
            <w:vAlign w:val="center"/>
          </w:tcPr>
          <w:p w:rsidR="00CB2029" w:rsidRPr="00D271F3" w:rsidRDefault="00CB2029" w:rsidP="00CB2029">
            <w:pPr>
              <w:spacing w:before="120" w:after="120"/>
              <w:jc w:val="center"/>
            </w:pPr>
            <w:r w:rsidRPr="00D271F3">
              <w:t>x</w:t>
            </w:r>
          </w:p>
        </w:tc>
        <w:tc>
          <w:tcPr>
            <w:tcW w:w="1985" w:type="dxa"/>
            <w:vMerge/>
            <w:tcBorders>
              <w:top w:val="nil"/>
              <w:left w:val="nil"/>
              <w:bottom w:val="nil"/>
              <w:right w:val="nil"/>
            </w:tcBorders>
            <w:vAlign w:val="center"/>
          </w:tcPr>
          <w:p w:rsidR="00CB2029" w:rsidRPr="00D271F3" w:rsidRDefault="00CB2029" w:rsidP="00CB2029">
            <w:pPr>
              <w:spacing w:before="120" w:after="120"/>
            </w:pPr>
          </w:p>
        </w:tc>
        <w:tc>
          <w:tcPr>
            <w:tcW w:w="220" w:type="dxa"/>
            <w:tcBorders>
              <w:top w:val="nil"/>
              <w:left w:val="nil"/>
              <w:bottom w:val="nil"/>
              <w:right w:val="nil"/>
            </w:tcBorders>
            <w:noWrap/>
            <w:vAlign w:val="center"/>
          </w:tcPr>
          <w:p w:rsidR="00CB2029" w:rsidRPr="00D271F3" w:rsidRDefault="00CB2029" w:rsidP="00CB2029">
            <w:pPr>
              <w:spacing w:before="120" w:after="120"/>
              <w:jc w:val="center"/>
            </w:pPr>
            <w:r w:rsidRPr="00D271F3">
              <w:rPr>
                <w:lang w:val="en-US"/>
              </w:rPr>
              <w:t>]</w:t>
            </w:r>
          </w:p>
        </w:tc>
      </w:tr>
      <w:tr w:rsidR="00CB2029" w:rsidRPr="00D271F3" w:rsidTr="00CB2029">
        <w:trPr>
          <w:trHeight w:val="247"/>
        </w:trPr>
        <w:tc>
          <w:tcPr>
            <w:tcW w:w="1260" w:type="dxa"/>
            <w:vMerge/>
            <w:tcBorders>
              <w:top w:val="nil"/>
              <w:left w:val="nil"/>
              <w:bottom w:val="nil"/>
              <w:right w:val="nil"/>
            </w:tcBorders>
            <w:vAlign w:val="center"/>
          </w:tcPr>
          <w:p w:rsidR="00CB2029" w:rsidRPr="00D271F3" w:rsidRDefault="00CB2029" w:rsidP="00CB2029">
            <w:pPr>
              <w:spacing w:before="120" w:after="120"/>
            </w:pPr>
          </w:p>
        </w:tc>
        <w:tc>
          <w:tcPr>
            <w:tcW w:w="360" w:type="dxa"/>
            <w:tcBorders>
              <w:top w:val="nil"/>
              <w:left w:val="nil"/>
              <w:bottom w:val="nil"/>
              <w:right w:val="nil"/>
            </w:tcBorders>
            <w:noWrap/>
            <w:vAlign w:val="center"/>
          </w:tcPr>
          <w:p w:rsidR="00CB2029" w:rsidRPr="00D271F3" w:rsidRDefault="00CB2029" w:rsidP="00CB2029">
            <w:pPr>
              <w:spacing w:before="120" w:after="120"/>
              <w:jc w:val="center"/>
            </w:pPr>
          </w:p>
        </w:tc>
        <w:tc>
          <w:tcPr>
            <w:tcW w:w="612" w:type="dxa"/>
            <w:tcBorders>
              <w:top w:val="nil"/>
              <w:left w:val="nil"/>
              <w:bottom w:val="nil"/>
              <w:right w:val="nil"/>
            </w:tcBorders>
            <w:noWrap/>
            <w:vAlign w:val="center"/>
          </w:tcPr>
          <w:p w:rsidR="00CB2029" w:rsidRPr="00D271F3" w:rsidRDefault="00CB2029" w:rsidP="00CB2029">
            <w:pPr>
              <w:spacing w:before="120" w:after="120"/>
              <w:jc w:val="center"/>
            </w:pPr>
          </w:p>
        </w:tc>
        <w:tc>
          <w:tcPr>
            <w:tcW w:w="196" w:type="dxa"/>
            <w:tcBorders>
              <w:top w:val="nil"/>
              <w:left w:val="nil"/>
              <w:bottom w:val="nil"/>
              <w:right w:val="nil"/>
            </w:tcBorders>
            <w:noWrap/>
            <w:vAlign w:val="center"/>
          </w:tcPr>
          <w:p w:rsidR="00CB2029" w:rsidRPr="00D271F3" w:rsidRDefault="00CB2029" w:rsidP="00CB2029">
            <w:pPr>
              <w:spacing w:before="120" w:after="120"/>
              <w:jc w:val="center"/>
            </w:pPr>
          </w:p>
        </w:tc>
        <w:tc>
          <w:tcPr>
            <w:tcW w:w="1687" w:type="dxa"/>
            <w:vMerge/>
            <w:tcBorders>
              <w:top w:val="nil"/>
              <w:left w:val="nil"/>
              <w:bottom w:val="nil"/>
              <w:right w:val="nil"/>
            </w:tcBorders>
            <w:vAlign w:val="center"/>
          </w:tcPr>
          <w:p w:rsidR="00CB2029" w:rsidRPr="00D271F3" w:rsidRDefault="00CB2029" w:rsidP="00CB2029">
            <w:pPr>
              <w:spacing w:before="120" w:after="120"/>
            </w:pPr>
          </w:p>
        </w:tc>
        <w:tc>
          <w:tcPr>
            <w:tcW w:w="257" w:type="dxa"/>
            <w:tcBorders>
              <w:top w:val="nil"/>
              <w:left w:val="nil"/>
              <w:bottom w:val="nil"/>
              <w:right w:val="nil"/>
            </w:tcBorders>
            <w:noWrap/>
            <w:vAlign w:val="center"/>
          </w:tcPr>
          <w:p w:rsidR="00CB2029" w:rsidRPr="00D271F3" w:rsidRDefault="00CB2029" w:rsidP="00CB2029">
            <w:pPr>
              <w:spacing w:before="120" w:after="120"/>
              <w:jc w:val="center"/>
            </w:pPr>
          </w:p>
        </w:tc>
        <w:tc>
          <w:tcPr>
            <w:tcW w:w="496" w:type="dxa"/>
            <w:tcBorders>
              <w:top w:val="nil"/>
              <w:left w:val="nil"/>
              <w:bottom w:val="nil"/>
              <w:right w:val="nil"/>
            </w:tcBorders>
            <w:noWrap/>
            <w:vAlign w:val="center"/>
          </w:tcPr>
          <w:p w:rsidR="00CB2029" w:rsidRPr="00D271F3" w:rsidRDefault="00CB2029" w:rsidP="00CB2029">
            <w:pPr>
              <w:spacing w:before="120" w:after="120"/>
              <w:jc w:val="center"/>
            </w:pPr>
          </w:p>
        </w:tc>
        <w:tc>
          <w:tcPr>
            <w:tcW w:w="1296" w:type="dxa"/>
            <w:vMerge/>
            <w:tcBorders>
              <w:top w:val="nil"/>
              <w:left w:val="nil"/>
              <w:bottom w:val="nil"/>
              <w:right w:val="nil"/>
            </w:tcBorders>
            <w:vAlign w:val="center"/>
          </w:tcPr>
          <w:p w:rsidR="00CB2029" w:rsidRPr="00D271F3" w:rsidRDefault="00CB2029" w:rsidP="00CB2029">
            <w:pPr>
              <w:spacing w:before="120" w:after="120"/>
            </w:pPr>
          </w:p>
        </w:tc>
        <w:tc>
          <w:tcPr>
            <w:tcW w:w="696" w:type="dxa"/>
            <w:tcBorders>
              <w:top w:val="nil"/>
              <w:left w:val="nil"/>
              <w:bottom w:val="nil"/>
              <w:right w:val="nil"/>
            </w:tcBorders>
            <w:noWrap/>
            <w:vAlign w:val="center"/>
          </w:tcPr>
          <w:p w:rsidR="00CB2029" w:rsidRPr="00D271F3" w:rsidRDefault="00CB2029" w:rsidP="00CB2029">
            <w:pPr>
              <w:spacing w:before="120" w:after="120"/>
              <w:jc w:val="center"/>
            </w:pPr>
          </w:p>
        </w:tc>
        <w:tc>
          <w:tcPr>
            <w:tcW w:w="240" w:type="dxa"/>
            <w:tcBorders>
              <w:top w:val="nil"/>
              <w:left w:val="nil"/>
              <w:bottom w:val="nil"/>
              <w:right w:val="nil"/>
            </w:tcBorders>
            <w:noWrap/>
            <w:vAlign w:val="center"/>
          </w:tcPr>
          <w:p w:rsidR="00CB2029" w:rsidRPr="00D271F3" w:rsidRDefault="00CB2029" w:rsidP="00CB2029">
            <w:pPr>
              <w:spacing w:before="120" w:after="120"/>
              <w:jc w:val="center"/>
            </w:pPr>
          </w:p>
        </w:tc>
        <w:tc>
          <w:tcPr>
            <w:tcW w:w="1985" w:type="dxa"/>
            <w:vMerge/>
            <w:tcBorders>
              <w:top w:val="nil"/>
              <w:left w:val="nil"/>
              <w:bottom w:val="nil"/>
              <w:right w:val="nil"/>
            </w:tcBorders>
            <w:vAlign w:val="center"/>
          </w:tcPr>
          <w:p w:rsidR="00CB2029" w:rsidRPr="00D271F3" w:rsidRDefault="00CB2029" w:rsidP="00CB2029">
            <w:pPr>
              <w:spacing w:before="120" w:after="120"/>
            </w:pPr>
          </w:p>
        </w:tc>
        <w:tc>
          <w:tcPr>
            <w:tcW w:w="220" w:type="dxa"/>
            <w:tcBorders>
              <w:top w:val="nil"/>
              <w:left w:val="nil"/>
              <w:bottom w:val="nil"/>
              <w:right w:val="nil"/>
            </w:tcBorders>
            <w:noWrap/>
            <w:vAlign w:val="center"/>
          </w:tcPr>
          <w:p w:rsidR="00CB2029" w:rsidRPr="00D271F3" w:rsidRDefault="00CB2029" w:rsidP="00CB2029">
            <w:pPr>
              <w:spacing w:before="120" w:after="120"/>
              <w:jc w:val="center"/>
            </w:pPr>
          </w:p>
        </w:tc>
      </w:tr>
    </w:tbl>
    <w:p w:rsidR="00CB2029" w:rsidRPr="00D271F3" w:rsidRDefault="00CB2029" w:rsidP="00CB2029">
      <w:pPr>
        <w:spacing w:before="120" w:after="120"/>
        <w:ind w:left="360"/>
        <w:jc w:val="both"/>
      </w:pPr>
      <w:r w:rsidRPr="00D271F3">
        <w:tab/>
        <w:t>n – počet mesiacov realizácie aktivít Projektu v nasledujúcom roku</w:t>
      </w:r>
    </w:p>
    <w:p w:rsidR="00CB2029" w:rsidRPr="00D271F3" w:rsidRDefault="00CB2029" w:rsidP="00CB2029">
      <w:pPr>
        <w:spacing w:before="120" w:after="120"/>
        <w:ind w:left="708"/>
        <w:jc w:val="both"/>
      </w:pPr>
      <w:r w:rsidRPr="00D271F3">
        <w:t>* – 0,5 v prípade Operačného programu Vzdelávanie</w:t>
      </w:r>
    </w:p>
    <w:p w:rsidR="00CB2029" w:rsidRPr="00D271F3" w:rsidRDefault="00CB2029" w:rsidP="00CB2029">
      <w:pPr>
        <w:spacing w:before="120" w:after="120"/>
        <w:ind w:left="708"/>
        <w:jc w:val="both"/>
        <w:rPr>
          <w:rFonts w:ascii="Arial" w:hAnsi="Arial" w:cs="Arial"/>
          <w:sz w:val="22"/>
          <w:szCs w:val="22"/>
        </w:rPr>
      </w:pPr>
    </w:p>
    <w:p w:rsidR="00CB2029" w:rsidRPr="00D271F3" w:rsidRDefault="00CB2029" w:rsidP="00CB2029">
      <w:pPr>
        <w:spacing w:before="120" w:after="120"/>
        <w:ind w:left="708"/>
        <w:jc w:val="both"/>
        <w:rPr>
          <w:b/>
          <w:sz w:val="22"/>
          <w:szCs w:val="22"/>
        </w:rPr>
      </w:pPr>
      <w:r w:rsidRPr="00D271F3">
        <w:rPr>
          <w:b/>
          <w:sz w:val="22"/>
          <w:szCs w:val="22"/>
        </w:rPr>
        <w:t xml:space="preserve">b) </w:t>
      </w:r>
      <w:r w:rsidRPr="00D271F3">
        <w:rPr>
          <w:b/>
          <w:bCs/>
          <w:sz w:val="22"/>
          <w:szCs w:val="22"/>
        </w:rPr>
        <w:t>Prvý ročný rozpočet projektu nie je známy, je nulový, alebo veľmi nízky</w:t>
      </w:r>
    </w:p>
    <w:p w:rsidR="00CB2029" w:rsidRPr="00D271F3" w:rsidRDefault="00CB2029" w:rsidP="00CB2029">
      <w:pPr>
        <w:pStyle w:val="Zkladntext"/>
        <w:numPr>
          <w:ilvl w:val="0"/>
          <w:numId w:val="22"/>
        </w:numPr>
        <w:tabs>
          <w:tab w:val="clear" w:pos="720"/>
          <w:tab w:val="num" w:pos="1260"/>
          <w:tab w:val="num" w:pos="2160"/>
        </w:tabs>
        <w:spacing w:before="120"/>
        <w:ind w:left="1260"/>
        <w:jc w:val="both"/>
      </w:pPr>
      <w:r w:rsidRPr="00D271F3">
        <w:t>celková suma NFP/počet mesiacov realizácie projektu pripadajúca na počet mesiacov realizácie projektu v prvom roku jeho realizácie.</w:t>
      </w:r>
    </w:p>
    <w:p w:rsidR="00CB2029" w:rsidRPr="00D271F3" w:rsidRDefault="00CB2029" w:rsidP="00CB2029">
      <w:pPr>
        <w:tabs>
          <w:tab w:val="num" w:pos="0"/>
        </w:tabs>
        <w:autoSpaceDE w:val="0"/>
        <w:autoSpaceDN w:val="0"/>
        <w:adjustRightInd w:val="0"/>
        <w:spacing w:before="120"/>
        <w:ind w:left="360"/>
        <w:jc w:val="both"/>
        <w:rPr>
          <w:rFonts w:ascii="Arial" w:hAnsi="Arial" w:cs="Arial"/>
          <w:sz w:val="16"/>
          <w:szCs w:val="16"/>
        </w:rPr>
      </w:pPr>
    </w:p>
    <w:tbl>
      <w:tblPr>
        <w:tblW w:w="7810" w:type="dxa"/>
        <w:tblInd w:w="720" w:type="dxa"/>
        <w:tblCellMar>
          <w:left w:w="70" w:type="dxa"/>
          <w:right w:w="70" w:type="dxa"/>
        </w:tblCellMar>
        <w:tblLook w:val="0000" w:firstRow="0" w:lastRow="0" w:firstColumn="0" w:lastColumn="0" w:noHBand="0" w:noVBand="0"/>
      </w:tblPr>
      <w:tblGrid>
        <w:gridCol w:w="790"/>
        <w:gridCol w:w="2160"/>
        <w:gridCol w:w="360"/>
        <w:gridCol w:w="3780"/>
        <w:gridCol w:w="340"/>
        <w:gridCol w:w="380"/>
      </w:tblGrid>
      <w:tr w:rsidR="00CB2029" w:rsidRPr="00D271F3" w:rsidTr="00CB2029">
        <w:trPr>
          <w:trHeight w:val="255"/>
        </w:trPr>
        <w:tc>
          <w:tcPr>
            <w:tcW w:w="790" w:type="dxa"/>
            <w:tcBorders>
              <w:top w:val="nil"/>
              <w:left w:val="nil"/>
              <w:bottom w:val="nil"/>
              <w:right w:val="nil"/>
            </w:tcBorders>
            <w:vAlign w:val="bottom"/>
          </w:tcPr>
          <w:p w:rsidR="00CB2029" w:rsidRPr="00D271F3" w:rsidRDefault="00CB2029" w:rsidP="00CB2029">
            <w:pPr>
              <w:tabs>
                <w:tab w:val="num" w:pos="0"/>
              </w:tabs>
              <w:jc w:val="center"/>
            </w:pPr>
            <w:r w:rsidRPr="00D271F3">
              <w:t>0,4  x</w:t>
            </w:r>
          </w:p>
        </w:tc>
        <w:tc>
          <w:tcPr>
            <w:tcW w:w="2160" w:type="dxa"/>
            <w:tcBorders>
              <w:top w:val="nil"/>
              <w:left w:val="nil"/>
              <w:bottom w:val="nil"/>
              <w:right w:val="nil"/>
            </w:tcBorders>
            <w:noWrap/>
            <w:vAlign w:val="bottom"/>
          </w:tcPr>
          <w:p w:rsidR="00CB2029" w:rsidRPr="00D271F3" w:rsidRDefault="00CB2029" w:rsidP="00CB2029">
            <w:pPr>
              <w:tabs>
                <w:tab w:val="num" w:pos="0"/>
              </w:tabs>
            </w:pPr>
            <w:r w:rsidRPr="00D271F3">
              <w:t>celková suma NFP</w:t>
            </w:r>
          </w:p>
        </w:tc>
        <w:tc>
          <w:tcPr>
            <w:tcW w:w="360" w:type="dxa"/>
            <w:tcBorders>
              <w:top w:val="nil"/>
              <w:left w:val="nil"/>
              <w:bottom w:val="nil"/>
              <w:right w:val="nil"/>
            </w:tcBorders>
            <w:noWrap/>
            <w:vAlign w:val="bottom"/>
          </w:tcPr>
          <w:p w:rsidR="00CB2029" w:rsidRPr="00D271F3" w:rsidRDefault="00CB2029" w:rsidP="00CB2029">
            <w:pPr>
              <w:tabs>
                <w:tab w:val="num" w:pos="0"/>
              </w:tabs>
            </w:pPr>
            <w:r w:rsidRPr="00D271F3">
              <w:t>/</w:t>
            </w:r>
          </w:p>
        </w:tc>
        <w:tc>
          <w:tcPr>
            <w:tcW w:w="3780" w:type="dxa"/>
            <w:tcBorders>
              <w:top w:val="nil"/>
              <w:left w:val="nil"/>
              <w:bottom w:val="nil"/>
              <w:right w:val="nil"/>
            </w:tcBorders>
            <w:noWrap/>
            <w:vAlign w:val="bottom"/>
          </w:tcPr>
          <w:p w:rsidR="00CB2029" w:rsidRPr="00D271F3" w:rsidRDefault="00CB2029" w:rsidP="00CB2029">
            <w:pPr>
              <w:tabs>
                <w:tab w:val="num" w:pos="0"/>
              </w:tabs>
            </w:pPr>
            <w:r w:rsidRPr="00D271F3">
              <w:t xml:space="preserve">celkový počet mesiacov realizácie </w:t>
            </w:r>
          </w:p>
        </w:tc>
        <w:tc>
          <w:tcPr>
            <w:tcW w:w="340" w:type="dxa"/>
            <w:tcBorders>
              <w:top w:val="nil"/>
              <w:left w:val="nil"/>
              <w:bottom w:val="nil"/>
              <w:right w:val="nil"/>
            </w:tcBorders>
            <w:vAlign w:val="bottom"/>
          </w:tcPr>
          <w:p w:rsidR="00CB2029" w:rsidRPr="00D271F3" w:rsidRDefault="00CB2029" w:rsidP="00CB2029">
            <w:pPr>
              <w:tabs>
                <w:tab w:val="num" w:pos="0"/>
              </w:tabs>
              <w:jc w:val="center"/>
            </w:pPr>
            <w:r w:rsidRPr="00D271F3">
              <w:t>x</w:t>
            </w:r>
          </w:p>
        </w:tc>
        <w:tc>
          <w:tcPr>
            <w:tcW w:w="380" w:type="dxa"/>
            <w:tcBorders>
              <w:top w:val="nil"/>
              <w:left w:val="nil"/>
              <w:bottom w:val="nil"/>
              <w:right w:val="nil"/>
            </w:tcBorders>
            <w:noWrap/>
            <w:vAlign w:val="bottom"/>
          </w:tcPr>
          <w:p w:rsidR="00CB2029" w:rsidRPr="00D271F3" w:rsidRDefault="00CB2029" w:rsidP="00CB2029">
            <w:pPr>
              <w:tabs>
                <w:tab w:val="num" w:pos="0"/>
              </w:tabs>
              <w:jc w:val="right"/>
            </w:pPr>
            <w:r w:rsidRPr="00D271F3">
              <w:t>12</w:t>
            </w:r>
          </w:p>
        </w:tc>
      </w:tr>
    </w:tbl>
    <w:p w:rsidR="00CB2029" w:rsidRPr="00D271F3" w:rsidRDefault="00CB2029" w:rsidP="00CB2029">
      <w:pPr>
        <w:widowControl w:val="0"/>
        <w:tabs>
          <w:tab w:val="num" w:pos="0"/>
        </w:tabs>
        <w:jc w:val="both"/>
        <w:rPr>
          <w:i/>
          <w:iCs/>
        </w:rPr>
      </w:pPr>
    </w:p>
    <w:p w:rsidR="00CB2029" w:rsidRPr="00D271F3" w:rsidRDefault="00CB2029" w:rsidP="00CB2029">
      <w:pPr>
        <w:numPr>
          <w:ilvl w:val="1"/>
          <w:numId w:val="27"/>
        </w:numPr>
        <w:tabs>
          <w:tab w:val="clear" w:pos="360"/>
          <w:tab w:val="num" w:pos="900"/>
        </w:tabs>
        <w:spacing w:before="120" w:after="120"/>
        <w:ind w:left="900" w:hanging="540"/>
        <w:jc w:val="both"/>
      </w:pPr>
      <w:r w:rsidRPr="00D271F3">
        <w:t>Prijímateľ je povinný poskytnutú zálohovú platbu priebežne zúčtovávať na formulári Žiadosti o platbu (zúčtovanie zálohovej platby), ktorý dodá Poskytovateľ, pričom najneskôr do 6 mesiacov odo dňa aktivácie rozpočtového opatrenia je Prijímateľ povinný zúčtovať minimálne 50 % z poskytnutej zálohovej platby. V prípade nezúčtovania tejto sumy alebo jej časti, je Prijímateľ povinný najneskôr do siedmych dní po uplynutí uvedených 6 mesiacov vrátiť Poskytovateľovi sumu nezúčtovaného rozdielu. V takom prípade sa o túto čiastku zároveň znižuje výška NFP, ktorý má Poskytovateľ poskytnúť Prijímateľovi.</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Prijímateľ je povinný v rámci zúčtovania zálohovej platby podľa predchádzajúceho odseku tohto článku VP uviesť výšku čerpania poskytnutého NFP, a to podľa rozpočtovej klasifikácie. </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Spolu so Žiadosťou o platbu (zúčtovanie zálohovej platby) je Prijímateľ povinný predložiť aj účtovné doklady – </w:t>
      </w:r>
      <w:r w:rsidRPr="00D271F3">
        <w:rPr>
          <w:rFonts w:cs="Arial"/>
          <w:szCs w:val="16"/>
        </w:rPr>
        <w:t>minimálne jeden rovnopis originálu alebo kópiu faktúry, prípadne dokladu rovnocennej dôkaznej hodnoty. Ďalší rovnopis originálu účtovného dokladu si ponecháva Prijímateľ. V prípade predloženia kópie účtovného dokladu Prijímateľom, táto je overená pečiatkou a podpisom štatutárneho orgánu Prijímateľa. Prijímateľ rovnako predkladá výpis z bankového účtu (originál alebo kópiu overenú pečiatkou a podpisom štatutárneho orgánu Prijímateľa) potvrdzujúci skutočné uhradenie účtovných dokladov Dodávateľovi Projektu.</w:t>
      </w:r>
    </w:p>
    <w:p w:rsidR="00CB2029" w:rsidRPr="00D271F3" w:rsidRDefault="00CB2029" w:rsidP="00CB2029">
      <w:pPr>
        <w:numPr>
          <w:ilvl w:val="1"/>
          <w:numId w:val="27"/>
        </w:numPr>
        <w:tabs>
          <w:tab w:val="clear" w:pos="360"/>
          <w:tab w:val="num" w:pos="900"/>
        </w:tabs>
        <w:spacing w:before="120" w:after="120"/>
        <w:ind w:left="900" w:hanging="540"/>
        <w:jc w:val="both"/>
        <w:rPr>
          <w:rFonts w:cs="Arial"/>
          <w:szCs w:val="16"/>
        </w:rPr>
      </w:pPr>
      <w:r w:rsidRPr="00D271F3">
        <w:t>Prijímateľ</w:t>
      </w:r>
      <w:r w:rsidRPr="00D271F3">
        <w:rPr>
          <w:rFonts w:cs="Arial"/>
          <w:szCs w:val="16"/>
        </w:rPr>
        <w:t xml:space="preserve">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rsidR="00CB2029" w:rsidRPr="00D271F3" w:rsidRDefault="00CB2029" w:rsidP="00CB2029">
      <w:pPr>
        <w:numPr>
          <w:ilvl w:val="1"/>
          <w:numId w:val="27"/>
        </w:numPr>
        <w:tabs>
          <w:tab w:val="clear" w:pos="360"/>
          <w:tab w:val="num" w:pos="900"/>
        </w:tabs>
        <w:spacing w:before="120" w:after="120"/>
        <w:ind w:left="900" w:hanging="540"/>
        <w:jc w:val="both"/>
        <w:rPr>
          <w:rFonts w:cs="Arial"/>
          <w:szCs w:val="16"/>
        </w:rPr>
      </w:pPr>
      <w:r w:rsidRPr="00D271F3">
        <w:rPr>
          <w:rFonts w:cs="Arial"/>
          <w:szCs w:val="16"/>
        </w:rPr>
        <w:t xml:space="preserve">V </w:t>
      </w:r>
      <w:r w:rsidRPr="00D271F3">
        <w:t>prípade</w:t>
      </w:r>
      <w:r w:rsidRPr="00D271F3">
        <w:rPr>
          <w:rFonts w:cs="Arial"/>
          <w:szCs w:val="16"/>
        </w:rPr>
        <w:t>, 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poskytnutej zálohovej platby, je maximálne 40  % relevantnej časti rozpočtu Projektu.</w:t>
      </w:r>
    </w:p>
    <w:p w:rsidR="00CB2029" w:rsidRPr="00D271F3" w:rsidRDefault="00CB2029" w:rsidP="00CB2029">
      <w:pPr>
        <w:numPr>
          <w:ilvl w:val="1"/>
          <w:numId w:val="27"/>
        </w:numPr>
        <w:tabs>
          <w:tab w:val="clear" w:pos="360"/>
          <w:tab w:val="num" w:pos="900"/>
        </w:tabs>
        <w:spacing w:before="120" w:after="120"/>
        <w:ind w:left="900" w:hanging="540"/>
        <w:jc w:val="both"/>
      </w:pPr>
      <w:r w:rsidRPr="00D271F3">
        <w:rPr>
          <w:rFonts w:cs="Arial"/>
          <w:szCs w:val="16"/>
        </w:rPr>
        <w:t>V prípade, ak nebude Prijímateľovi poskytnutá ďalšia zálohová platba, Prijímateľ je povinný nezúčtovaný rozdiel zálohovej platby bezodkladne vrátiť Poskytovateľovi, a to na formulári „Oznámenie o </w:t>
      </w:r>
      <w:proofErr w:type="spellStart"/>
      <w:r w:rsidRPr="00D271F3">
        <w:rPr>
          <w:rFonts w:cs="Arial"/>
          <w:szCs w:val="16"/>
        </w:rPr>
        <w:t>vysporiadaní</w:t>
      </w:r>
      <w:proofErr w:type="spellEnd"/>
      <w:r w:rsidRPr="00D271F3">
        <w:rPr>
          <w:rFonts w:cs="Arial"/>
          <w:szCs w:val="16"/>
        </w:rPr>
        <w:t xml:space="preserve"> finančných vzťahov“, ktorý Prijímateľovi dodá na jeho požiadanie Poskytovateľ.</w:t>
      </w:r>
    </w:p>
    <w:p w:rsidR="00CE14A4" w:rsidRDefault="00CB2029" w:rsidP="00CB2029">
      <w:pPr>
        <w:numPr>
          <w:ilvl w:val="1"/>
          <w:numId w:val="27"/>
        </w:numPr>
        <w:tabs>
          <w:tab w:val="clear" w:pos="360"/>
          <w:tab w:val="num" w:pos="900"/>
        </w:tabs>
        <w:spacing w:before="120" w:after="120"/>
        <w:ind w:left="900" w:hanging="540"/>
        <w:jc w:val="both"/>
      </w:pPr>
      <w:r w:rsidRPr="00D271F3">
        <w:t>Na každú ďalšiu zálohovú platbu sa odseky 6.4 – 6.10 tohto článku VP použijú primerane.</w:t>
      </w:r>
    </w:p>
    <w:p w:rsidR="00CB2029" w:rsidRPr="00D271F3" w:rsidRDefault="00CE14A4" w:rsidP="00CB2029">
      <w:pPr>
        <w:numPr>
          <w:ilvl w:val="1"/>
          <w:numId w:val="27"/>
        </w:numPr>
        <w:tabs>
          <w:tab w:val="clear" w:pos="360"/>
          <w:tab w:val="num" w:pos="900"/>
        </w:tabs>
        <w:spacing w:before="120" w:after="120"/>
        <w:ind w:left="900" w:hanging="540"/>
        <w:jc w:val="both"/>
      </w:pPr>
      <w:r w:rsidRPr="00CE14A4">
        <w:t xml:space="preserve">Suma 40 € podľa § 24 ods. 1 zákona č. 528/2008 Z. z. o pomoci a podpore poskytovanej z fondov EÚ sa uplatní na úhrnnú sumu celkového nevyčerpaného alebo nesprávne zúčtovaného NFP alebo jeho časti z poskytnutých zálohových platieb, pričom poskytovateľ môže tieto čiastkové sumy kumulovať a pri prekročení sumy 40 EUR vymáhať priebežne alebo až pri poslednom zúčtovaní zálohovej platby. </w:t>
      </w:r>
      <w:r w:rsidR="00CB2029" w:rsidRPr="00D271F3">
        <w:t xml:space="preserve"> </w:t>
      </w:r>
    </w:p>
    <w:p w:rsidR="00CB2029" w:rsidRPr="00D271F3" w:rsidRDefault="00CB2029" w:rsidP="00CB2029">
      <w:pPr>
        <w:numPr>
          <w:ilvl w:val="1"/>
          <w:numId w:val="27"/>
        </w:numPr>
        <w:tabs>
          <w:tab w:val="clear" w:pos="360"/>
          <w:tab w:val="num" w:pos="900"/>
        </w:tabs>
        <w:spacing w:before="120" w:after="120"/>
        <w:ind w:left="900" w:hanging="540"/>
        <w:jc w:val="both"/>
      </w:pPr>
      <w:r w:rsidRPr="00D271F3">
        <w:t>Zálohové platby sa týmto spôsobom poskytujú až do ukončenia realizácie aktivít Projektu. Po poskytnutí poslednej zálohovej platby je Prijímateľ povinný zúčtovať celý zostatok NFP, a to najneskôr do 3 mesiacov od ukončenia realizácie aktivít Projektu.</w:t>
      </w:r>
    </w:p>
    <w:p w:rsidR="00CB2029" w:rsidRPr="00D271F3" w:rsidRDefault="00CB2029" w:rsidP="00CB2029">
      <w:pPr>
        <w:spacing w:before="120" w:after="120"/>
        <w:jc w:val="both"/>
        <w:rPr>
          <w:i/>
        </w:rPr>
      </w:pPr>
      <w:r w:rsidRPr="00D271F3">
        <w:rPr>
          <w:i/>
          <w:lang w:eastAsia="fr-FR"/>
        </w:rPr>
        <w:t xml:space="preserve">Refundácia </w:t>
      </w:r>
    </w:p>
    <w:p w:rsidR="00CB2029" w:rsidRPr="00D271F3" w:rsidRDefault="00CB2029" w:rsidP="00CB2029">
      <w:pPr>
        <w:numPr>
          <w:ilvl w:val="1"/>
          <w:numId w:val="27"/>
        </w:numPr>
        <w:tabs>
          <w:tab w:val="clear" w:pos="360"/>
          <w:tab w:val="num" w:pos="900"/>
        </w:tabs>
        <w:spacing w:before="120" w:after="120"/>
        <w:ind w:left="900" w:hanging="540"/>
        <w:jc w:val="both"/>
        <w:rPr>
          <w:i/>
        </w:rPr>
      </w:pPr>
      <w:r w:rsidRPr="00D271F3">
        <w:t xml:space="preserve">V rámci systému refundácie predkladá Prijímateľ spolu so Žiadosťou o platbu aj minimálne jeden rovnopis originálu alebo kópiu faktúry, prípadne dokladu rovnocennej dôkaznej hodnoty a výpis z bankového účtu </w:t>
      </w:r>
      <w:r w:rsidRPr="00D271F3">
        <w:rPr>
          <w:rFonts w:cs="Arial"/>
          <w:szCs w:val="16"/>
        </w:rPr>
        <w:t xml:space="preserve">(originál alebo kópiu overenú pečiatkou a podpisom štatutárneho orgánu Prijímateľa) </w:t>
      </w:r>
      <w:r w:rsidRPr="00D271F3">
        <w:t xml:space="preserve">potvrdzujúci uhradenie výdavkov deklarovaných v Žiadosti o platbu. Poskytovateľ je oprávnený vyžiadať od Prijímateľa aj vyšší počet príslušných dokladov. Jeden rovnopis originálu faktúry, prípadne dokladu rovnocennej dôkaznej hodnoty, si ponecháva Prijímateľ. </w:t>
      </w:r>
      <w:r w:rsidRPr="00D271F3">
        <w:rPr>
          <w:rFonts w:cs="Arial"/>
          <w:szCs w:val="16"/>
        </w:rPr>
        <w:t>V prípade predloženia kópie účtovných dokladov, musí byť kópia overená pečiatkou a podpisom štatutárneho orgánu Prijímateľa.</w:t>
      </w:r>
      <w:r w:rsidRPr="00D271F3">
        <w:t xml:space="preserve"> </w:t>
      </w:r>
    </w:p>
    <w:p w:rsidR="00CB2029" w:rsidRPr="00D271F3" w:rsidRDefault="00CB2029" w:rsidP="00CB2029">
      <w:pPr>
        <w:spacing w:before="120" w:after="120"/>
        <w:ind w:left="900"/>
        <w:jc w:val="both"/>
        <w:rPr>
          <w:i/>
        </w:rPr>
      </w:pPr>
      <w:r w:rsidRPr="00D271F3">
        <w:rPr>
          <w:i/>
        </w:rPr>
        <w:t>Spoločné ustanovenia pre oba systémy poskytovania platieb</w:t>
      </w:r>
    </w:p>
    <w:p w:rsidR="00CB2029" w:rsidRPr="00D271F3" w:rsidRDefault="00CB2029" w:rsidP="00CB2029">
      <w:pPr>
        <w:numPr>
          <w:ilvl w:val="1"/>
          <w:numId w:val="27"/>
        </w:numPr>
        <w:tabs>
          <w:tab w:val="clear" w:pos="360"/>
          <w:tab w:val="num" w:pos="900"/>
        </w:tabs>
        <w:spacing w:before="120" w:after="120"/>
        <w:ind w:left="900" w:hanging="540"/>
        <w:jc w:val="both"/>
      </w:pPr>
      <w:r w:rsidRPr="00D271F3">
        <w:t>Prijímateľovi vznikne nárok na platbu pri systéme zálohových platieb iba v prípade, ak podá úplnú a správnu Žiadosť o platbu (poskytnutie zálohovej platby aj zúčtovanie zálohovej platby), a to až v momente schválenia Žiadosti o platbu Poskytovateľom. Nárok Prijímateľa na vyplatenie príslušnej platby vzniká len v rozsahu v akom Poskytovateľ rozhodne o oprávnenosti výdavkov.</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Prijímateľ je povinný vo všetkých predkladaných Žiadostiach o platbu uvádzať výlučne výdavky, ktoré zodpovedajú podmienkam uvedeným v článku 12 VP. Prijímateľ zodpovedá za pravosť, správnosť a kompletnosť údajov uvedených v Žiadosti o platbu. V prípade, že na základe nepravých alebo nesprávnych údajov uvedených v Žiadosti o platbu dôjde k vyplateniu platby, pôjde o porušenie finančnej disciplíny v zmysle § 31 zákona č. 523/2004 Z. z. o rozpočtových pravidlách verejnej správy. </w:t>
      </w:r>
    </w:p>
    <w:p w:rsidR="00CB2029" w:rsidRPr="00D271F3" w:rsidRDefault="00CB2029" w:rsidP="00CB2029">
      <w:pPr>
        <w:numPr>
          <w:ilvl w:val="1"/>
          <w:numId w:val="27"/>
        </w:numPr>
        <w:tabs>
          <w:tab w:val="clear" w:pos="360"/>
          <w:tab w:val="num" w:pos="900"/>
        </w:tabs>
        <w:spacing w:before="120" w:after="120"/>
        <w:ind w:left="900" w:hanging="540"/>
        <w:jc w:val="both"/>
      </w:pPr>
      <w:r w:rsidRPr="00D271F3">
        <w:t>Poskytovateľ je povinný vykonať kontrolu projektu podľa § 24b a </w:t>
      </w:r>
      <w:proofErr w:type="spellStart"/>
      <w:r w:rsidRPr="00D271F3">
        <w:t>násl</w:t>
      </w:r>
      <w:proofErr w:type="spellEnd"/>
      <w:r w:rsidRPr="00D271F3">
        <w:t xml:space="preserve">. zákona č. 528/2008 Z. z. o pomoci a podpore poskytovanej z fondov ES v znení neskorších predpisov, článku 60 Nariadenia  Rady (ES) č. 1083/2006 a článku 13 Nariadenia Komisie (ES) č. 1828/2006. Kontrola projektu zahŕňa administratívnu kontrolu a v prípade potreby kontrolu na mieste. Administratívna kontrola Žiadosti o platbu pozostáva z kontroly jej formálnej a vecnej správnosti. V rámci kontroly formálnej správnosti je Poskytovateľ povinný overiť pravdivosť, kompletnosť a správnosť vyplnenia Žiadosti o platbu. V prípade zistenia formálnych nedostatkov vyzve Poskytovateľ Prijímateľa, aby do 14 dní Žiadosť o platbu doplnil. V prípade zistenia závažných nedostatkov, alebo nedoplnenia požadovaných údajov v stanovenej lehote, Poskytovateľ Žiadosť o platbu zamietne. </w:t>
      </w:r>
      <w:r w:rsidR="00ED6A4E" w:rsidRPr="00D271F3">
        <w:t>V prípade, ak Poskytovateľ počas výkonu administratívnej kontroly vykoná aj kontrolu na mieste, alebo administratívnu kontrolu obstarávania tovarov, služieb, stavebných prác a súvisiacich postupov, lehoty na administratívnu kontrolu žiadosti o platbu sú pozastavené</w:t>
      </w:r>
      <w:r w:rsidRPr="00D271F3">
        <w:t>.</w:t>
      </w:r>
    </w:p>
    <w:p w:rsidR="00CB2029" w:rsidRPr="00D271F3" w:rsidRDefault="00CB2029" w:rsidP="00CB2029">
      <w:pPr>
        <w:numPr>
          <w:ilvl w:val="1"/>
          <w:numId w:val="27"/>
        </w:numPr>
        <w:tabs>
          <w:tab w:val="clear" w:pos="360"/>
          <w:tab w:val="num" w:pos="900"/>
        </w:tabs>
        <w:spacing w:before="120" w:after="120"/>
        <w:ind w:left="900" w:hanging="540"/>
        <w:jc w:val="both"/>
      </w:pPr>
      <w:r w:rsidRPr="00D271F3">
        <w:t>V rámci kontroly vecnej správnosti je Poskytovateľ povinný overovať reálnosť, oprávnenosť, správnosť, aktuálnosť a neprekrývanie sa nárokovaných výdavkov. Poskytovateľ je taktiež povinný overiť, či požadovaná suma v Žiadosti o platbu zodpovedá údajom uvedeným v priložených dokladoch a či táto suma zároveň zodpovedá rozpočtu Projektu. Pri kontrole matematickej správnosti sa overuje správnosť údajov o dodaných tovaroch, službách a prácach vo vzťahu k množstvu alebo objemu a jednotkovej cene, súčet jednotlivých položiek uvedených na predloženej faktúre alebo inom relevantnom účtovnom doklade. Overuje sa aj súlad s právnymi predpismi SR a EÚ (verejné obstarávanie, ochrana životného prostredia, rovnosť príležitostí, publicita atď.). V prípade potreby vykoná Poskytovateľ kontrolu  na mieste podľa článku 10 VP.</w:t>
      </w:r>
    </w:p>
    <w:p w:rsidR="00CB2029" w:rsidRPr="00D271F3" w:rsidRDefault="00CB2029" w:rsidP="00CB2029">
      <w:pPr>
        <w:numPr>
          <w:ilvl w:val="1"/>
          <w:numId w:val="27"/>
        </w:numPr>
        <w:tabs>
          <w:tab w:val="clear" w:pos="360"/>
          <w:tab w:val="num" w:pos="900"/>
        </w:tabs>
        <w:spacing w:before="120" w:after="120"/>
        <w:ind w:left="900" w:hanging="540"/>
        <w:jc w:val="both"/>
      </w:pPr>
      <w:r w:rsidRPr="00D271F3">
        <w:t>Ak Prijímateľovi vznikol nárok na vyplatenie platby, Poskytovateľ zabezpečí vyplatenie NFP, resp. jeho časti na účet Prijímateľa v lehote určenej v Systéme finančného riadenia pre ŠF a KF, ktorá sa počíta odo dňa, kedy bola Poskytovateľovi doručená úplná a správna Žiadosť o platbu spolu s požadovanými dokumentmi. Za deň doručenia Žiadosti o platbu sa považuje deň registrácie úplnej a správnej Žiadosti o platbu u Poskytovateľa.</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Presun prostriedkov podľa predchádzajúceho odseku zabezpečí Poskytovateľ prostredníctvom úpravy limitov výdavkov rozpočtu Prijímateľa rozpočtovým opatrením. </w:t>
      </w:r>
    </w:p>
    <w:p w:rsidR="00CB2029" w:rsidRPr="00D271F3" w:rsidRDefault="00CB2029" w:rsidP="00CB2029">
      <w:pPr>
        <w:numPr>
          <w:ilvl w:val="1"/>
          <w:numId w:val="27"/>
        </w:numPr>
        <w:tabs>
          <w:tab w:val="clear" w:pos="360"/>
          <w:tab w:val="num" w:pos="900"/>
        </w:tabs>
        <w:spacing w:before="120" w:after="120"/>
        <w:ind w:left="900" w:hanging="540"/>
        <w:jc w:val="both"/>
      </w:pPr>
      <w:r w:rsidRPr="00D271F3">
        <w:t>Deň aktivácie evidenčného listu úprav rozpočtu (ELÚR) potvrdzujúci úpravu rozpočtu Prijímateľa sa považuje za deň čerpania NFP, resp. jeho časti.</w:t>
      </w:r>
    </w:p>
    <w:p w:rsidR="00CB2029" w:rsidRPr="00D271F3" w:rsidRDefault="00CB2029" w:rsidP="00CB2029">
      <w:pPr>
        <w:numPr>
          <w:ilvl w:val="1"/>
          <w:numId w:val="27"/>
        </w:numPr>
        <w:tabs>
          <w:tab w:val="clear" w:pos="360"/>
          <w:tab w:val="num" w:pos="900"/>
        </w:tabs>
        <w:spacing w:before="120" w:after="120"/>
        <w:ind w:left="900" w:hanging="540"/>
        <w:jc w:val="both"/>
      </w:pPr>
      <w:r w:rsidRPr="00D271F3">
        <w:t>V rámci systému zálohových platieb je Prijímateľ povinný realizovať oprávnené výdavky Dodávateľom Projektu výlučne v </w:t>
      </w:r>
      <w:r w:rsidRPr="00D271F3">
        <w:rPr>
          <w:bCs/>
        </w:rPr>
        <w:t>EUR</w:t>
      </w:r>
      <w:r w:rsidRPr="00D271F3">
        <w:t>. V rámci systému refundácie môže Prijímateľ uhrádzať výdavky aj v inej mene.</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V prípade, že Prijímateľ uhrádza výdavky spojené s Projektom v inej mene ako </w:t>
      </w:r>
      <w:r w:rsidRPr="00D271F3">
        <w:rPr>
          <w:bCs/>
        </w:rPr>
        <w:t>EUR</w:t>
      </w:r>
      <w:r w:rsidRPr="00D271F3">
        <w:t xml:space="preserve">, príslušné účtovné doklady vystavené Dodávateľom Projektu v cudzej mene sú Poskytovateľom preplácané formou refundácie v </w:t>
      </w:r>
      <w:r w:rsidRPr="00D271F3">
        <w:rPr>
          <w:bCs/>
        </w:rPr>
        <w:t>EUR</w:t>
      </w:r>
      <w:r w:rsidRPr="00D271F3">
        <w:t xml:space="preserve">. Prijímateľ zahrnie do Žiadosti o platbu výdavok prepočítaný na </w:t>
      </w:r>
      <w:r w:rsidRPr="00D271F3">
        <w:rPr>
          <w:bCs/>
        </w:rPr>
        <w:t>EUR</w:t>
      </w:r>
      <w:r w:rsidRPr="00D271F3">
        <w:t xml:space="preserve"> kurzom banky (v prípade prevodu peňažných prostriedkov v cudzej mene z účtu zriadeného Prijímateľom v </w:t>
      </w:r>
      <w:r w:rsidRPr="00D271F3">
        <w:rPr>
          <w:bCs/>
        </w:rPr>
        <w:t>EUR</w:t>
      </w:r>
      <w:r w:rsidRPr="00D271F3">
        <w:t xml:space="preserve"> na účet Dodávateľa Projektu zriadeného v cudzej mene) alebo kurzom Európskej centrálnej banky (pri prevode peňažných prostriedkov v cudzej mene z účtu zriadeného Prijímateľom v cudzej mene na účet Dodávateľa Projektu zriadeného v cudzej mene) platným v deň odpísania prostriedkov z účtu zriadeného Prijímateľom. Prípadné kurzové rozdiely znáša Prijímateľ, pričom účtovný rozdiel v účtovníctve Prijímateľa medzi sumou v deň zaúčtovania záväzku voči Dodávateľovi Projektu a sumou v deň úhrady záväzku Dodávateľovi Projektu je považovaný za oprávnený výdavok.</w:t>
      </w:r>
    </w:p>
    <w:p w:rsidR="00CB2029" w:rsidRPr="00D271F3" w:rsidRDefault="00CB2029" w:rsidP="00CB2029">
      <w:pPr>
        <w:numPr>
          <w:ilvl w:val="1"/>
          <w:numId w:val="27"/>
        </w:numPr>
        <w:tabs>
          <w:tab w:val="clear" w:pos="360"/>
          <w:tab w:val="num" w:pos="900"/>
        </w:tabs>
        <w:spacing w:before="120" w:after="120"/>
        <w:ind w:left="900" w:hanging="540"/>
        <w:jc w:val="both"/>
      </w:pPr>
      <w:r w:rsidRPr="00D271F3">
        <w:t xml:space="preserve">Ak je Prijímateľ zároveň aj riadiacim orgánom, sprostredkovateľským orgánom pod riadiacim orgánom, platobnou jednotkou, Certifikačným orgánom, Orgánom auditu resp. iným orgánom, zodpovedným za riadenie, kontrolu alebo implementáciu štrukturálnych fondov a Kohézneho fondu, podpisy štatutárneho orgánu potrebné podľa tohto článku VP môžu byť nahradené podpismi určeného zamestnanca tohto subjektu. </w:t>
      </w:r>
    </w:p>
    <w:p w:rsidR="00CB2029" w:rsidRPr="00D271F3" w:rsidRDefault="00CB2029" w:rsidP="00CB2029">
      <w:pPr>
        <w:numPr>
          <w:ilvl w:val="1"/>
          <w:numId w:val="27"/>
        </w:numPr>
        <w:tabs>
          <w:tab w:val="clear" w:pos="360"/>
          <w:tab w:val="num" w:pos="900"/>
        </w:tabs>
        <w:spacing w:before="120" w:after="120"/>
        <w:ind w:left="900" w:hanging="540"/>
        <w:jc w:val="both"/>
      </w:pPr>
      <w:r w:rsidRPr="00D271F3">
        <w:t>Poskytovateľ je oprávnený zvýšiť alebo znížiť výšku Žiadosti o platbu z technických dôvodov na strane Poskytovateľa maximálne do výšky 1 EUR v rámci jednej Žiadosti o platbu. Ustanovenie článku 3 ods. 3.2. rozhodnutia o schválení ŽoNFP týmto nie je dotknuté.</w:t>
      </w:r>
    </w:p>
    <w:p w:rsidR="00CB2029" w:rsidRPr="00D271F3" w:rsidRDefault="00CB2029" w:rsidP="00CB2029">
      <w:pPr>
        <w:spacing w:before="120" w:after="120"/>
        <w:ind w:left="426"/>
        <w:jc w:val="both"/>
        <w:rPr>
          <w:rFonts w:cs="Arial"/>
          <w:b/>
          <w:szCs w:val="16"/>
        </w:rPr>
      </w:pPr>
      <w:r w:rsidRPr="00D271F3">
        <w:rPr>
          <w:b/>
        </w:rPr>
        <w:t xml:space="preserve">V prípade </w:t>
      </w:r>
      <w:r w:rsidRPr="00D271F3">
        <w:rPr>
          <w:rFonts w:cs="Arial"/>
          <w:b/>
          <w:szCs w:val="16"/>
        </w:rPr>
        <w:t>Projektov technickej pomoci, prostredníctvom ktorých sa financujú mzdy zamestnancov zapojených do implementácie pomoci zo štrukturálnych fondov a Kohézneho fondu odseky 6.7 a 6.13 znie:</w:t>
      </w:r>
    </w:p>
    <w:p w:rsidR="00CB2029" w:rsidRPr="00D271F3" w:rsidRDefault="00CB2029" w:rsidP="00CB2029">
      <w:pPr>
        <w:spacing w:before="120" w:after="120"/>
        <w:ind w:left="851" w:hanging="425"/>
        <w:jc w:val="both"/>
        <w:rPr>
          <w:rFonts w:cs="Arial"/>
          <w:szCs w:val="16"/>
        </w:rPr>
      </w:pPr>
      <w:r w:rsidRPr="00D271F3">
        <w:t xml:space="preserve">6.7 Spolu so Žiadosťou o platbu je Prijímateľ povinný predložiť aj účtovné doklady – </w:t>
      </w:r>
      <w:r w:rsidRPr="00D271F3">
        <w:rPr>
          <w:rFonts w:cs="Arial"/>
          <w:szCs w:val="16"/>
        </w:rPr>
        <w:t xml:space="preserve">minimálne jeden rovnopis originálu alebo kópiu faktúry, prípadne dokladu rovnocennej dôkaznej hodnoty. Ďalší rovnopis originálu účtovného dokladu si ponecháva Prijímateľ. V prípade predloženia kópie účtovného dokladu Prijímateľom, táto je overená pečiatkou a podpisom štatutárneho orgánu Prijímateľa. Prijímateľ rovnako predkladá výpis z bankového účtu (originál alebo kópiu overenú pečiatkou a podpisom štatutárneho orgánu Prijímateľa) potvrdzujúci skutočné uhradenie účtovných dokladov. Za predpokladu, že Poskytovateľ určí za dostatočné overenie skutočného uhradenia výdavkov nárokovaných v Žiadosti o platbu prostredníctvom kontroly na mieste, ktorá bude ukončená najneskôr do skončenia administratívnej kontroly Žiadosti o platbu, Prijímateľ nie je povinný predložiť výpis z bankového účtu potvrdzujúci skutočné uhradenie účtovných dokladov spolu so Žiadosťou o platbu. Uvedeným nie je dotknutá povinnosť uchovávať výpis z bankového účtu u Prijímateľa v zmysle článku 15 VZP.  </w:t>
      </w:r>
    </w:p>
    <w:p w:rsidR="00CB2029" w:rsidRPr="00D271F3" w:rsidRDefault="00CB2029" w:rsidP="00CB2029">
      <w:pPr>
        <w:numPr>
          <w:ilvl w:val="1"/>
          <w:numId w:val="42"/>
        </w:numPr>
        <w:tabs>
          <w:tab w:val="clear" w:pos="360"/>
          <w:tab w:val="num" w:pos="900"/>
        </w:tabs>
        <w:spacing w:before="120" w:after="120"/>
        <w:ind w:left="900" w:hanging="540"/>
        <w:jc w:val="both"/>
      </w:pPr>
      <w:r w:rsidRPr="00D271F3">
        <w:t xml:space="preserve">V rámci systému refundácie predkladá Prijímateľ spolu so Žiadosťou o platbu aj minimálne jeden rovnopis originálu alebo kópiu faktúry, prípadne dokladu rovnocennej dôkaznej hodnoty a výpis z bankového účtu </w:t>
      </w:r>
      <w:r w:rsidRPr="00D271F3">
        <w:rPr>
          <w:rFonts w:cs="Arial"/>
          <w:szCs w:val="16"/>
        </w:rPr>
        <w:t xml:space="preserve">(originál alebo kópiu overenú pečiatkou a podpisom štatutárneho orgánu Prijímateľa) </w:t>
      </w:r>
      <w:r w:rsidRPr="00D271F3">
        <w:t xml:space="preserve">potvrdzujúci uhradenie výdavkov deklarovaných v Žiadosti o platbu. Poskytovateľ je oprávnený vyžiadať od Prijímateľa aj vyšší počet príslušných dokladov. Jeden rovnopis originálu faktúry, prípadne dokladu rovnocennej dôkaznej hodnoty, si ponecháva Prijímateľ. V prípade predloženia kópie účtovných dokladov, musí byť kópia overená pečiatkou a podpisom štatutárneho orgánu Prijímateľa. </w:t>
      </w:r>
      <w:r w:rsidRPr="00D271F3">
        <w:rPr>
          <w:rFonts w:cs="Arial"/>
          <w:szCs w:val="16"/>
        </w:rPr>
        <w:t>Za predpokladu, že Poskytovateľ určí za dostatočné overenie skutočného uhradenia výdavkov nárokovaných v Žiadosti o platbu prostredníctvom kontroly na mieste, ktorá bude ukončená najneskôr do skončenia administratívnej kontroly Žiadosti o platbu, Prijímateľ nie je povinný predložiť výpis z bankového účtu potvrdzujúci skutočné uhradenie účtovných dokladov spolu so Žiadosťou o platbu. Uvedeným nie je dotknutá povinnosť uchovávať výpis z bankového účtu u Prijímateľa v zmysle článku 15 VZP.</w:t>
      </w:r>
    </w:p>
    <w:p w:rsidR="00CB2029" w:rsidRDefault="00CB2029" w:rsidP="00CB2029">
      <w:pPr>
        <w:spacing w:before="120" w:after="120"/>
        <w:ind w:left="851" w:hanging="425"/>
        <w:jc w:val="both"/>
      </w:pPr>
    </w:p>
    <w:p w:rsidR="00515827" w:rsidRPr="00D271F3" w:rsidRDefault="00515827" w:rsidP="00CB2029">
      <w:pPr>
        <w:spacing w:before="120" w:after="120"/>
        <w:ind w:left="851" w:hanging="425"/>
        <w:jc w:val="both"/>
      </w:pPr>
    </w:p>
    <w:p w:rsidR="00CB2029" w:rsidRPr="00D271F3" w:rsidRDefault="00CB2029" w:rsidP="00CB2029">
      <w:pPr>
        <w:spacing w:before="120" w:after="120"/>
        <w:jc w:val="both"/>
      </w:pPr>
    </w:p>
    <w:p w:rsidR="00CB2029" w:rsidRPr="00D271F3" w:rsidRDefault="00CB2029" w:rsidP="00CB2029">
      <w:pPr>
        <w:spacing w:before="120" w:after="120"/>
        <w:ind w:left="360" w:hanging="360"/>
        <w:jc w:val="both"/>
        <w:rPr>
          <w:b/>
        </w:rPr>
      </w:pPr>
      <w:r w:rsidRPr="00D271F3">
        <w:rPr>
          <w:b/>
        </w:rPr>
        <w:t xml:space="preserve">7. </w:t>
      </w:r>
      <w:r w:rsidRPr="00D271F3">
        <w:rPr>
          <w:b/>
        </w:rPr>
        <w:tab/>
        <w:t>Platby realizované výlučne systémom refundácie pre štátne rozpočtové organizácie pre ERDF, ESF a KF</w:t>
      </w:r>
    </w:p>
    <w:p w:rsidR="00CB2029" w:rsidRPr="00D271F3" w:rsidRDefault="00CB2029" w:rsidP="00CB2029">
      <w:pPr>
        <w:numPr>
          <w:ilvl w:val="1"/>
          <w:numId w:val="28"/>
        </w:numPr>
        <w:tabs>
          <w:tab w:val="clear" w:pos="360"/>
          <w:tab w:val="num" w:pos="900"/>
        </w:tabs>
        <w:spacing w:before="120" w:after="120"/>
        <w:ind w:left="900" w:hanging="540"/>
        <w:jc w:val="both"/>
      </w:pPr>
      <w:r w:rsidRPr="00D271F3">
        <w:t>Poskytovateľ zabezpečí poskytovanie NFP, resp. jeho časti (ďalej aj „platba“) systémom refundácie, pričom Prijímateľ je povinný uhradiť výdavky Dodávateľom Projektu z vlastných zdrojov a tie mu budú pri jednotlivých platbách refundované v pomernej výške k celkovým oprávneným výdavkom.</w:t>
      </w:r>
    </w:p>
    <w:p w:rsidR="00CB2029" w:rsidRPr="00D271F3" w:rsidRDefault="00CB2029" w:rsidP="00CB2029">
      <w:pPr>
        <w:numPr>
          <w:ilvl w:val="1"/>
          <w:numId w:val="28"/>
        </w:numPr>
        <w:tabs>
          <w:tab w:val="clear" w:pos="360"/>
          <w:tab w:val="num" w:pos="900"/>
        </w:tabs>
        <w:spacing w:before="120" w:after="120"/>
        <w:ind w:left="900" w:hanging="540"/>
        <w:jc w:val="both"/>
      </w:pPr>
      <w:r w:rsidRPr="00D271F3">
        <w:t>Poskytovateľ zabezpečí poskytnutie platby systémom refundácie výlučne na základe Žiadosti o platbu predloženej Prijímateľom v </w:t>
      </w:r>
      <w:r w:rsidRPr="00D271F3">
        <w:rPr>
          <w:bCs/>
        </w:rPr>
        <w:t>EUR</w:t>
      </w:r>
      <w:r w:rsidRPr="00D271F3">
        <w:t xml:space="preserve"> na formulári, ktorý Poskytovateľ poskytne Prijímateľovi. Žiadosť o platbu musí byť v súlade s rozpočtom Projektu a Prijímateľ ju vyhotovuje minimálne v dvoch origináloch, pričom jeden originál zostáva u Prijímateľa a ďalšie originály Prijímateľa predkladá Poskytovateľovi. </w:t>
      </w:r>
      <w:r w:rsidRPr="00D271F3">
        <w:rPr>
          <w:rFonts w:cs="Arial"/>
          <w:szCs w:val="16"/>
        </w:rPr>
        <w:t>Prijímateľ v rámci formulára Žiadosti o platbu uvedie čerpanie rozpočtu projektu podľa skupiny výdavkov uvedených v prílohe č. 2 tejto Zmluvy.</w:t>
      </w:r>
    </w:p>
    <w:p w:rsidR="00CB2029" w:rsidRPr="00D271F3" w:rsidRDefault="00CB2029" w:rsidP="00CB2029">
      <w:pPr>
        <w:numPr>
          <w:ilvl w:val="1"/>
          <w:numId w:val="28"/>
        </w:numPr>
        <w:tabs>
          <w:tab w:val="clear" w:pos="360"/>
          <w:tab w:val="num" w:pos="900"/>
        </w:tabs>
        <w:spacing w:before="120" w:after="120"/>
        <w:ind w:left="900" w:hanging="540"/>
        <w:jc w:val="both"/>
      </w:pPr>
      <w:r w:rsidRPr="00D271F3">
        <w:t xml:space="preserve">Prijímateľ je povinný spolu so Žiadosťou o platbu predložiť aj minimálne jeden rovnopis originálu alebo kópiu faktúry, prípadne dokladu rovnocennej dôkaznej hodnoty a výpis z bankového účtu </w:t>
      </w:r>
      <w:r w:rsidRPr="00D271F3">
        <w:rPr>
          <w:rFonts w:cs="Arial"/>
          <w:szCs w:val="16"/>
        </w:rPr>
        <w:t xml:space="preserve">(originál alebo kópiu overenú pečiatkou a podpisom štatutárneho orgánu Prijímateľa) </w:t>
      </w:r>
      <w:r w:rsidRPr="00D271F3">
        <w:t xml:space="preserve">potvrdzujúci uhradenie výdavkov deklarovaných v Žiadosti o platbu. Jeden rovnopis originálu faktúry, prípadne dokladu rovnocennej dôkaznej hodnoty, si ponecháva Prijímateľ. </w:t>
      </w:r>
      <w:r w:rsidRPr="00D271F3">
        <w:rPr>
          <w:rFonts w:cs="Arial"/>
          <w:szCs w:val="16"/>
        </w:rPr>
        <w:t>V prípade predloženia kópie účtovných dokladov, musí byť kópia overená pečiatkou a podpisom štatutárneho orgánu Prijímateľa.</w:t>
      </w:r>
    </w:p>
    <w:p w:rsidR="00CB2029" w:rsidRPr="00D271F3" w:rsidRDefault="00CB2029" w:rsidP="00CB2029">
      <w:pPr>
        <w:numPr>
          <w:ilvl w:val="1"/>
          <w:numId w:val="28"/>
        </w:numPr>
        <w:tabs>
          <w:tab w:val="clear" w:pos="360"/>
          <w:tab w:val="num" w:pos="900"/>
        </w:tabs>
        <w:spacing w:before="120" w:after="120"/>
        <w:ind w:left="900" w:hanging="540"/>
        <w:jc w:val="both"/>
      </w:pPr>
      <w:r w:rsidRPr="00D271F3">
        <w:t>Prijímateľovi vznikne nárok na vyplatenie príslušnej platby iba v prípade, ak podá úplnú a správnu Žiadosť o platbu, a to až v momente schválenia súhrnnej Žiadosti o platbu Certifikačným orgánom. Nárok Prijímateľa na vyplatenie príslušnej platby vzniká len v rozsahu v akom Poskytovateľ rozhodne o oprávnenosti výdavkov Projektu.</w:t>
      </w:r>
    </w:p>
    <w:p w:rsidR="00CB2029" w:rsidRPr="00D271F3" w:rsidRDefault="00CB2029" w:rsidP="00ED6A4E">
      <w:pPr>
        <w:numPr>
          <w:ilvl w:val="1"/>
          <w:numId w:val="28"/>
        </w:numPr>
        <w:tabs>
          <w:tab w:val="clear" w:pos="360"/>
          <w:tab w:val="num" w:pos="900"/>
        </w:tabs>
        <w:spacing w:before="120" w:after="120"/>
        <w:ind w:left="900" w:hanging="540"/>
        <w:jc w:val="both"/>
      </w:pPr>
      <w:r w:rsidRPr="00D271F3">
        <w:t>Prijímateľ je povinný vo všetkých predkladaných Žiadostiach o platbu uvádzať výlučne výdavky, ktoré zodpovedajú podmienkam uvedeným v článku 12 VP. Prijímateľ zodpovedá za pravosť, správnosť a kompletnosť údajov uvedených v Žiadosti o platbu. V prípade, že na základe nepravých alebo nesprávnych údajov uvedených v Žiadosti o platbu dôjde k vyplateniu platby, pôjde o porušenie finančnej disciplíny v zmysle § 31 zákona č. 523/2004 Z. z. o rozpočtových pravidlách verejnej správy a o zmene a doplnení niektorých zákonov v znení neskorších predpisov</w:t>
      </w:r>
      <w:r w:rsidR="00ED6A4E" w:rsidRPr="00D271F3">
        <w:t xml:space="preserve">. </w:t>
      </w:r>
      <w:r w:rsidRPr="00D271F3">
        <w:t>Poskytovateľ je povinný vykonať kontrolu projektu podľa § 24b a </w:t>
      </w:r>
      <w:proofErr w:type="spellStart"/>
      <w:r w:rsidRPr="00D271F3">
        <w:t>násl</w:t>
      </w:r>
      <w:proofErr w:type="spellEnd"/>
      <w:r w:rsidRPr="00D271F3">
        <w:t>. zákona č. 528/2008 Z. z. o pomoci a podpore poskytovanej z fondov ES v znení neskorších predpisov, článku 60 Nariadenia  Rady (ES) č. 1083/2006 a článku 13 Nariadenia Komisie (ES) č. 1828/2006. Kontrola projektu zahŕňa administratívnu kontrolu a v prípade potreby kontrolu na mieste. Administratívna kontrola Žiadosti o platbu pozostáva z kontroly jej formálnej a vecnej správnosti. V rámci kontroly formálnej správnosti je Poskytovateľ povinný overiť pravdivosť, kompletnosť a správnosť vyplnenia Žiadosti o platbu. V prípade zistenia formálnych nedostatkov vyzve Poskytovateľ Prijímateľa, aby do 14 dní Žiadosť o platbu doplnil. V prípade zistenia závažných nedostatkov, alebo nedoplnenia požadovaných údajov v stanovenej lehote, Poskytovateľ Žiadosť o platbu zamietne. V prípade, ak sa Poskytovateľ rozhodne počas výkonu administratívnej kontroly vykonať kontrolu na mieste, lehoty na administratívnu kontrolu žiadosti o platbu sú pozastavené.</w:t>
      </w:r>
    </w:p>
    <w:p w:rsidR="00CB2029" w:rsidRPr="00D271F3" w:rsidRDefault="00CB2029" w:rsidP="00CB2029">
      <w:pPr>
        <w:numPr>
          <w:ilvl w:val="1"/>
          <w:numId w:val="28"/>
        </w:numPr>
        <w:tabs>
          <w:tab w:val="clear" w:pos="360"/>
          <w:tab w:val="num" w:pos="900"/>
        </w:tabs>
        <w:spacing w:before="120" w:after="120"/>
        <w:ind w:left="900" w:hanging="540"/>
        <w:jc w:val="both"/>
      </w:pPr>
      <w:r w:rsidRPr="00D271F3">
        <w:t>V rámci kontroly vecnej správnosti je Poskytovateľ povinný overovať reálnosť, oprávnenosť, správnosť, aktuálnosť a neprekrývanie sa nárokovaných výdavkov. Poskytovateľ je taktiež povinný overiť, či požadovaná suma v Žiadosti o platbu zodpovedá údajom uvedeným v priložených dokladoch a či táto suma zároveň zodpovedá rozpočtu Projektu. Pri kontrole matematickej správnosti sa overuje správnosť údajov o dodaných tovaroch, službách a prácach vo vzťahu k množstvu alebo objemu a jednotkovej cene, súčet jednotlivých položiek uvedených na predloženej faktúre alebo inom relevantnom účtovnom doklade. Overuje sa aj súlad s právnymi predpismi SR a EÚ (verejné obstarávanie, ochrana životného prostredia, rovnosť príležitostí, publicita atď.). V prípade potreby vykoná Poskytovateľ kontrolu  na mieste podľa článku 10 VP.</w:t>
      </w:r>
    </w:p>
    <w:p w:rsidR="00CB2029" w:rsidRPr="00D271F3" w:rsidRDefault="00CB2029" w:rsidP="00CB2029">
      <w:pPr>
        <w:numPr>
          <w:ilvl w:val="1"/>
          <w:numId w:val="28"/>
        </w:numPr>
        <w:tabs>
          <w:tab w:val="clear" w:pos="360"/>
          <w:tab w:val="num" w:pos="900"/>
        </w:tabs>
        <w:spacing w:before="120" w:after="120"/>
        <w:ind w:left="900" w:hanging="540"/>
        <w:jc w:val="both"/>
      </w:pPr>
      <w:r w:rsidRPr="00D271F3">
        <w:t>Deň aktivácie evidenčného listu úprav rozpočtu potvrdzujúci úpravu rozpočtu Prijímateľa sa považuje za deň čerpania NFP, resp. jeho časti.</w:t>
      </w:r>
    </w:p>
    <w:p w:rsidR="00CB2029" w:rsidRPr="00D271F3" w:rsidRDefault="00CB2029" w:rsidP="00CB2029">
      <w:pPr>
        <w:numPr>
          <w:ilvl w:val="1"/>
          <w:numId w:val="28"/>
        </w:numPr>
        <w:tabs>
          <w:tab w:val="clear" w:pos="360"/>
          <w:tab w:val="num" w:pos="900"/>
        </w:tabs>
        <w:spacing w:before="120" w:after="120"/>
        <w:ind w:left="900" w:hanging="540"/>
        <w:jc w:val="both"/>
      </w:pPr>
      <w:r w:rsidRPr="00D271F3">
        <w:t xml:space="preserve">Deň pripísania platby na účet Prijímateľa sa považuje za deň čerpania NFP, resp. jeho časti. </w:t>
      </w:r>
    </w:p>
    <w:p w:rsidR="00CB2029" w:rsidRPr="00D271F3" w:rsidRDefault="00CB2029" w:rsidP="00CB2029">
      <w:pPr>
        <w:numPr>
          <w:ilvl w:val="1"/>
          <w:numId w:val="28"/>
        </w:numPr>
        <w:tabs>
          <w:tab w:val="clear" w:pos="360"/>
          <w:tab w:val="num" w:pos="900"/>
        </w:tabs>
        <w:spacing w:before="120" w:after="120"/>
        <w:ind w:left="900" w:hanging="540"/>
        <w:jc w:val="both"/>
      </w:pPr>
      <w:r w:rsidRPr="00D271F3">
        <w:t xml:space="preserve">V prípade, že Prijímateľ uhrádza výdavky spojené s Projektom v inej mene ako </w:t>
      </w:r>
      <w:r w:rsidRPr="00D271F3">
        <w:rPr>
          <w:bCs/>
        </w:rPr>
        <w:t>EUR</w:t>
      </w:r>
      <w:r w:rsidRPr="00D271F3">
        <w:t>, príslušné účtovné doklady vystavené Dodávateľom Projektu v cudzej mene sú Poskytovateľom preplácané formou refundácie v</w:t>
      </w:r>
      <w:r w:rsidR="006D0CB7" w:rsidRPr="00D271F3">
        <w:t> </w:t>
      </w:r>
      <w:r w:rsidRPr="00D271F3">
        <w:rPr>
          <w:bCs/>
        </w:rPr>
        <w:t>EUR</w:t>
      </w:r>
      <w:r w:rsidR="006D0CB7" w:rsidRPr="00D271F3">
        <w:rPr>
          <w:bCs/>
        </w:rPr>
        <w:t>, resp. na ich úradu je možné použiť prostriedky poskytnuté zálohovou platbou</w:t>
      </w:r>
      <w:r w:rsidRPr="00D271F3">
        <w:t xml:space="preserve">. Prijímateľ zahrnie do Žiadosti o platbu výdavok prepočítaný na </w:t>
      </w:r>
      <w:r w:rsidRPr="00D271F3">
        <w:rPr>
          <w:bCs/>
        </w:rPr>
        <w:t>EUR</w:t>
      </w:r>
      <w:r w:rsidRPr="00D271F3">
        <w:t xml:space="preserve"> kurzom banky (v prípade prevodu peňažných prostriedkov v cudzej mene z účtu zriadeného Prijímateľom v </w:t>
      </w:r>
      <w:r w:rsidRPr="00D271F3">
        <w:rPr>
          <w:bCs/>
        </w:rPr>
        <w:t>EUR</w:t>
      </w:r>
      <w:r w:rsidRPr="00D271F3">
        <w:t xml:space="preserve"> na účet Dodávateľa Projektu zriadeného v cudzej mene) alebo kurzom Európskej centrálnej banky (pri prevode peňažných prostriedkov v cudzej mene z účtu zriadeného Prijímateľom v cudzej mene na účet Dodávateľa Projektu zriadeného v cudzej mene) platným v deň odpísania prostriedkov z účtu zriadeného Prijímateľom. Prípadné kurzové rozdiely znáša Prijímateľ, pričom účtovný rozdiel v účtovníctve Prijímateľa medzi sumou v deň zaúčtovania záväzku voči Dodávateľovi Projektu a sumou v deň úhrady záväzku Dodávateľovi Projektu je považovaný za oprávnený výdavok.</w:t>
      </w:r>
    </w:p>
    <w:p w:rsidR="00CB2029" w:rsidRPr="00D271F3" w:rsidRDefault="00CB2029" w:rsidP="00054E40">
      <w:pPr>
        <w:numPr>
          <w:ilvl w:val="1"/>
          <w:numId w:val="28"/>
        </w:numPr>
        <w:tabs>
          <w:tab w:val="clear" w:pos="360"/>
          <w:tab w:val="num" w:pos="720"/>
        </w:tabs>
        <w:spacing w:before="120" w:after="120"/>
        <w:ind w:left="720" w:hanging="720"/>
        <w:jc w:val="both"/>
      </w:pPr>
      <w:r w:rsidRPr="00D271F3">
        <w:t xml:space="preserve">Presun prostriedkov v zmysle odseku 7.9 realizuje Poskytovateľ zabezpečením úpravy limitov výdavkov rozpočtu Prijímateľa rozpočtovým opatrením. </w:t>
      </w:r>
    </w:p>
    <w:p w:rsidR="00CB2029" w:rsidRPr="00D271F3" w:rsidRDefault="00CB2029" w:rsidP="00054E40">
      <w:pPr>
        <w:numPr>
          <w:ilvl w:val="1"/>
          <w:numId w:val="28"/>
        </w:numPr>
        <w:tabs>
          <w:tab w:val="clear" w:pos="360"/>
          <w:tab w:val="num" w:pos="720"/>
        </w:tabs>
        <w:spacing w:before="120" w:after="120"/>
        <w:ind w:left="720" w:hanging="720"/>
        <w:jc w:val="both"/>
      </w:pPr>
      <w:r w:rsidRPr="00D271F3">
        <w:t xml:space="preserve">Poskytovateľ je oprávnený zvýšiť alebo znížiť výšku Žiadosti o platbu z technických dôvodov na strane Poskytovateľa maximálne do výšky 1 EUR v rámci jednej Žiadosti o platbu. Ustanovenie článku 3 ods. 3.2. rozhodnutia o schválení ŽoNFP týmto nie je dotknuté. </w:t>
      </w:r>
    </w:p>
    <w:p w:rsidR="00CB2029" w:rsidRPr="00D271F3" w:rsidRDefault="00CB2029" w:rsidP="00CB2029">
      <w:pPr>
        <w:spacing w:before="120" w:after="120"/>
        <w:ind w:left="426"/>
        <w:jc w:val="both"/>
        <w:rPr>
          <w:rFonts w:cs="Arial"/>
          <w:b/>
          <w:szCs w:val="16"/>
        </w:rPr>
      </w:pPr>
      <w:r w:rsidRPr="00D271F3">
        <w:rPr>
          <w:b/>
        </w:rPr>
        <w:t xml:space="preserve">V prípade </w:t>
      </w:r>
      <w:r w:rsidRPr="00D271F3">
        <w:rPr>
          <w:rFonts w:cs="Arial"/>
          <w:b/>
          <w:szCs w:val="16"/>
        </w:rPr>
        <w:t>Projektov technickej pomoci, prostredníctvom ktorých sa financujú mzdy zamestnancov zapojených do implementácie pomoci zo štrukturálnych fondov a Kohézneho fondu odseky 7.3 znie:</w:t>
      </w:r>
    </w:p>
    <w:p w:rsidR="00CB2029" w:rsidRPr="00D271F3" w:rsidRDefault="00CB2029" w:rsidP="00CB2029">
      <w:pPr>
        <w:numPr>
          <w:ilvl w:val="1"/>
          <w:numId w:val="41"/>
        </w:numPr>
        <w:tabs>
          <w:tab w:val="clear" w:pos="360"/>
          <w:tab w:val="num" w:pos="900"/>
        </w:tabs>
        <w:spacing w:before="120" w:after="120"/>
        <w:ind w:left="900" w:hanging="540"/>
        <w:jc w:val="both"/>
        <w:rPr>
          <w:b/>
        </w:rPr>
      </w:pPr>
      <w:r w:rsidRPr="00D271F3">
        <w:t xml:space="preserve">Prijímateľ je povinný spolu so Žiadosťou o platbu predložiť aj minimálne jeden rovnopis originálu alebo kópiu faktúry, prípadne dokladu rovnocennej dôkaznej hodnoty a výpis z bankového účtu </w:t>
      </w:r>
      <w:r w:rsidRPr="00D271F3">
        <w:rPr>
          <w:rFonts w:cs="Arial"/>
          <w:szCs w:val="16"/>
        </w:rPr>
        <w:t xml:space="preserve">(originál alebo kópiu overenú pečiatkou a podpisom štatutárneho orgánu Prijímateľa) </w:t>
      </w:r>
      <w:r w:rsidRPr="00D271F3">
        <w:t xml:space="preserve">potvrdzujúci uhradenie výdavkov deklarovaných v Žiadosti o platbu. Jeden rovnopis originálu faktúry, prípadne dokladu rovnocennej dôkaznej hodnoty, si ponecháva Prijímateľ. </w:t>
      </w:r>
      <w:r w:rsidRPr="00D271F3">
        <w:rPr>
          <w:rFonts w:cs="Arial"/>
          <w:szCs w:val="16"/>
        </w:rPr>
        <w:t>V prípade predloženia kópie účtovných dokladov, musí byť kópia overená pečiatkou a podpisom štatutárneho orgánu Prijímateľa. Za predpokladu, že Poskytovateľ určí za dostatočné overenie skutočného uhradenia výdavkov nárokovaných v Žiadosti o platbu prostredníctvom kontroly na mieste, ktorá bude ukončená najneskôr do skončenia administratívnej kontroly Žiadosti o platbu, Prijímateľ nie je povinný predložiť výpis z bankového účtu potvrdzujúci skutočné uhradenie účtovných dokladov spolu so Žiadosťou o platbu. Uvedeným nie je dotknutá povinnosť uchovávať výpis z bankového účtu u Prijímateľa v zmysle článku 15 VZP.</w:t>
      </w:r>
    </w:p>
    <w:p w:rsidR="00CB2029" w:rsidRPr="00D271F3" w:rsidRDefault="00CB2029" w:rsidP="00CB2029">
      <w:pPr>
        <w:spacing w:before="120" w:after="120"/>
        <w:ind w:left="360"/>
        <w:jc w:val="both"/>
      </w:pPr>
    </w:p>
    <w:p w:rsidR="00CB2029" w:rsidRPr="00D271F3" w:rsidRDefault="00CB2029" w:rsidP="00CB2029">
      <w:pPr>
        <w:spacing w:before="120" w:after="120"/>
        <w:jc w:val="both"/>
        <w:rPr>
          <w:b/>
        </w:rPr>
      </w:pPr>
    </w:p>
    <w:p w:rsidR="00CB2029" w:rsidRPr="00D271F3" w:rsidRDefault="00CB2029" w:rsidP="00CB2029">
      <w:pPr>
        <w:spacing w:before="120" w:after="120"/>
        <w:jc w:val="both"/>
        <w:rPr>
          <w:b/>
        </w:rPr>
      </w:pPr>
      <w:r w:rsidRPr="00D271F3">
        <w:rPr>
          <w:b/>
        </w:rPr>
        <w:t>Článok 15 UCHOVÁVANIE DOKUMENTOV</w:t>
      </w:r>
    </w:p>
    <w:p w:rsidR="00CB2029" w:rsidRPr="00D271F3" w:rsidRDefault="00CB2029" w:rsidP="00CB2029">
      <w:pPr>
        <w:numPr>
          <w:ilvl w:val="3"/>
          <w:numId w:val="21"/>
        </w:numPr>
        <w:tabs>
          <w:tab w:val="clear" w:pos="2340"/>
          <w:tab w:val="num" w:pos="360"/>
        </w:tabs>
        <w:spacing w:before="120" w:after="120"/>
        <w:ind w:left="360"/>
        <w:jc w:val="both"/>
      </w:pPr>
      <w:r w:rsidRPr="00D271F3">
        <w:t xml:space="preserve">Prijímateľ je povinný uchovávať Dokumentáciu k Projektu do 31.08.2020 a do tejto doby strpieť výkon kontroly/auditu zo strany oprávnených osôb v zmysle článku 10 VP. Uvedená doba sa predĺži v prípade ak nastanú skutočnosti uvedené v článku 90 </w:t>
      </w:r>
      <w:r w:rsidRPr="00D271F3">
        <w:rPr>
          <w:bCs/>
        </w:rPr>
        <w:t>Nariadenia Rady (ES) č. 1083/2006</w:t>
      </w:r>
      <w:r w:rsidRPr="00D271F3">
        <w:t xml:space="preserve"> o čas trvania týchto skutočností.</w:t>
      </w:r>
    </w:p>
    <w:p w:rsidR="00CB2029" w:rsidRPr="0027465B" w:rsidRDefault="00CB2029" w:rsidP="00CB2029">
      <w:pPr>
        <w:spacing w:before="120" w:after="120"/>
        <w:ind w:left="180"/>
        <w:jc w:val="both"/>
      </w:pPr>
    </w:p>
    <w:p w:rsidR="00CB2029" w:rsidRDefault="00CB2029" w:rsidP="00CB2029"/>
    <w:sectPr w:rsidR="00CB2029" w:rsidSect="006329DA">
      <w:headerReference w:type="default" r:id="rId17"/>
      <w:footerReference w:type="even" r:id="rId18"/>
      <w:footerReference w:type="default" r:id="rId1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Hilkovičová Gabriela" w:date="2013-08-08T20:58:00Z" w:initials="HG">
    <w:p w:rsidR="00B743B2" w:rsidRDefault="00B743B2" w:rsidP="00B743B2">
      <w:pPr>
        <w:pStyle w:val="Textkomentra"/>
      </w:pPr>
      <w:r>
        <w:rPr>
          <w:rStyle w:val="Odkaznakomentr"/>
        </w:rPr>
        <w:annotationRef/>
      </w:r>
      <w:r>
        <w:t>V prípade situácie uvedenej v Metodickom pokyne CKO č. 11, aktualizácia č. 3 -  časť 5, bod. 35</w:t>
      </w:r>
    </w:p>
  </w:comment>
  <w:comment w:id="2" w:author="Hilkovičová Gabriela" w:date="2013-08-08T20:58:00Z" w:initials="HG">
    <w:p w:rsidR="00B743B2" w:rsidRDefault="00B743B2" w:rsidP="00B743B2">
      <w:pPr>
        <w:pStyle w:val="Textkomentra"/>
      </w:pPr>
      <w:r>
        <w:rPr>
          <w:rStyle w:val="Odkaznakomentr"/>
        </w:rPr>
        <w:annotationRef/>
      </w:r>
      <w:r>
        <w:t xml:space="preserve">RO je povinný oboznámiť Prijímateľov o záväzných podmienkach udelenia </w:t>
      </w:r>
      <w:proofErr w:type="spellStart"/>
      <w:r>
        <w:t>ex-ante</w:t>
      </w:r>
      <w:proofErr w:type="spellEnd"/>
      <w:r>
        <w:t xml:space="preserve"> finančnej opravy záväzným spôsobom vopred, napr. zapracovaním daných podmienok do Príručky pre Prijímateľa alebo priamo úpravou ustanovení Zmluvy o poskytnutí NFP</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959" w:rsidRDefault="00E06959">
      <w:r>
        <w:separator/>
      </w:r>
    </w:p>
  </w:endnote>
  <w:endnote w:type="continuationSeparator" w:id="0">
    <w:p w:rsidR="00E06959" w:rsidRDefault="00E0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3B2" w:rsidRDefault="00B743B2" w:rsidP="001A7A68">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B743B2" w:rsidRDefault="00B743B2" w:rsidP="00B57E06">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3B2" w:rsidRDefault="00B743B2" w:rsidP="001A7A68">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44C07">
      <w:rPr>
        <w:rStyle w:val="slostrany"/>
        <w:noProof/>
      </w:rPr>
      <w:t>2</w:t>
    </w:r>
    <w:r>
      <w:rPr>
        <w:rStyle w:val="slostrany"/>
      </w:rPr>
      <w:fldChar w:fldCharType="end"/>
    </w:r>
  </w:p>
  <w:p w:rsidR="00B743B2" w:rsidRDefault="00B743B2" w:rsidP="00B57E06">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959" w:rsidRDefault="00E06959">
      <w:r>
        <w:separator/>
      </w:r>
    </w:p>
  </w:footnote>
  <w:footnote w:type="continuationSeparator" w:id="0">
    <w:p w:rsidR="00E06959" w:rsidRDefault="00E06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3B2" w:rsidRDefault="00B743B2">
    <w:pPr>
      <w:pStyle w:val="Hlavika"/>
    </w:pPr>
    <w:r>
      <w:t xml:space="preserve">Projekty TA, kde je MŽP SR prijímateľ                                                                   </w:t>
    </w:r>
    <w:del w:id="3" w:author="Bobiš Marek" w:date="2013-10-07T09:16:00Z">
      <w:r w:rsidDel="00B44C07">
        <w:delText>Príloha L.2</w:delText>
      </w:r>
    </w:del>
  </w:p>
  <w:p w:rsidR="00B743B2" w:rsidRDefault="00B743B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564023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3">
    <w:nsid w:val="05C61C58"/>
    <w:multiLevelType w:val="multilevel"/>
    <w:tmpl w:val="0804DCB0"/>
    <w:lvl w:ilvl="0">
      <w:start w:val="7"/>
      <w:numFmt w:val="decimal"/>
      <w:lvlText w:val="%1"/>
      <w:lvlJc w:val="left"/>
      <w:pPr>
        <w:tabs>
          <w:tab w:val="num" w:pos="540"/>
        </w:tabs>
        <w:ind w:left="540" w:hanging="540"/>
      </w:pPr>
      <w:rPr>
        <w:rFonts w:hint="default"/>
        <w:b w:val="0"/>
      </w:rPr>
    </w:lvl>
    <w:lvl w:ilvl="1">
      <w:start w:val="8"/>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0736604E"/>
    <w:multiLevelType w:val="hybridMultilevel"/>
    <w:tmpl w:val="A88483F0"/>
    <w:lvl w:ilvl="0" w:tplc="5AC82EF4">
      <w:start w:val="1"/>
      <w:numFmt w:val="decimal"/>
      <w:lvlText w:val="%1."/>
      <w:lvlJc w:val="left"/>
      <w:pPr>
        <w:tabs>
          <w:tab w:val="num" w:pos="540"/>
        </w:tabs>
        <w:ind w:left="540" w:hanging="540"/>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07DE7563"/>
    <w:multiLevelType w:val="hybridMultilevel"/>
    <w:tmpl w:val="1988EAB6"/>
    <w:lvl w:ilvl="0" w:tplc="041B000F">
      <w:start w:val="2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87F2BB3"/>
    <w:multiLevelType w:val="multilevel"/>
    <w:tmpl w:val="9A60E614"/>
    <w:lvl w:ilvl="0">
      <w:start w:val="17"/>
      <w:numFmt w:val="decimal"/>
      <w:lvlText w:val="%1"/>
      <w:lvlJc w:val="left"/>
      <w:pPr>
        <w:tabs>
          <w:tab w:val="num" w:pos="540"/>
        </w:tabs>
        <w:ind w:left="540" w:hanging="540"/>
      </w:pPr>
      <w:rPr>
        <w:rFonts w:hint="default"/>
        <w:b w:val="0"/>
      </w:rPr>
    </w:lvl>
    <w:lvl w:ilvl="1">
      <w:start w:val="15"/>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nsid w:val="0A7964DD"/>
    <w:multiLevelType w:val="multilevel"/>
    <w:tmpl w:val="E13A219E"/>
    <w:lvl w:ilvl="0">
      <w:start w:val="2"/>
      <w:numFmt w:val="decimal"/>
      <w:lvlText w:val="%1."/>
      <w:lvlJc w:val="left"/>
      <w:pPr>
        <w:ind w:left="720" w:hanging="360"/>
      </w:pPr>
      <w:rPr>
        <w:rFonts w:hint="default"/>
      </w:rPr>
    </w:lvl>
    <w:lvl w:ilvl="1">
      <w:start w:val="1"/>
      <w:numFmt w:val="decimal"/>
      <w:lvlText w:val="%1.%2."/>
      <w:lvlJc w:val="left"/>
      <w:pPr>
        <w:ind w:left="1152" w:hanging="432"/>
      </w:pPr>
      <w:rPr>
        <w:rFonts w:hint="default"/>
        <w:b w:val="0"/>
        <w:i w:val="0"/>
        <w:sz w:val="24"/>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nsid w:val="0E480DFB"/>
    <w:multiLevelType w:val="multilevel"/>
    <w:tmpl w:val="9A60E614"/>
    <w:lvl w:ilvl="0">
      <w:start w:val="17"/>
      <w:numFmt w:val="decimal"/>
      <w:lvlText w:val="%1"/>
      <w:lvlJc w:val="left"/>
      <w:pPr>
        <w:tabs>
          <w:tab w:val="num" w:pos="540"/>
        </w:tabs>
        <w:ind w:left="540" w:hanging="540"/>
      </w:pPr>
      <w:rPr>
        <w:rFonts w:hint="default"/>
        <w:b w:val="0"/>
      </w:rPr>
    </w:lvl>
    <w:lvl w:ilvl="1">
      <w:start w:val="15"/>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0">
    <w:nsid w:val="0F81092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F851C0A"/>
    <w:multiLevelType w:val="multilevel"/>
    <w:tmpl w:val="36D045EA"/>
    <w:lvl w:ilvl="0">
      <w:start w:val="7"/>
      <w:numFmt w:val="decimal"/>
      <w:lvlText w:val="%1"/>
      <w:lvlJc w:val="left"/>
      <w:pPr>
        <w:tabs>
          <w:tab w:val="num" w:pos="540"/>
        </w:tabs>
        <w:ind w:left="540" w:hanging="540"/>
      </w:pPr>
      <w:rPr>
        <w:rFonts w:hint="default"/>
        <w:b w:val="0"/>
      </w:rPr>
    </w:lvl>
    <w:lvl w:ilvl="1">
      <w:start w:val="9"/>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nsid w:val="0FBD0291"/>
    <w:multiLevelType w:val="hybridMultilevel"/>
    <w:tmpl w:val="E898A1B4"/>
    <w:lvl w:ilvl="0" w:tplc="C31A559E">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3">
    <w:nsid w:val="0FED2351"/>
    <w:multiLevelType w:val="multilevel"/>
    <w:tmpl w:val="9F1EBF0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F86E2B"/>
    <w:multiLevelType w:val="hybridMultilevel"/>
    <w:tmpl w:val="7FEC0398"/>
    <w:lvl w:ilvl="0" w:tplc="CED08CB2">
      <w:start w:val="1"/>
      <w:numFmt w:val="decimal"/>
      <w:lvlText w:val="%1."/>
      <w:lvlJc w:val="left"/>
      <w:pPr>
        <w:tabs>
          <w:tab w:val="num" w:pos="540"/>
        </w:tabs>
        <w:ind w:left="540" w:hanging="5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5CE4599"/>
    <w:multiLevelType w:val="hybridMultilevel"/>
    <w:tmpl w:val="5BB805D8"/>
    <w:lvl w:ilvl="0" w:tplc="1AC2CD86">
      <w:start w:val="1"/>
      <w:numFmt w:val="decimal"/>
      <w:lvlText w:val="(%1)"/>
      <w:lvlJc w:val="left"/>
      <w:pPr>
        <w:tabs>
          <w:tab w:val="num" w:pos="360"/>
        </w:tabs>
        <w:ind w:left="360" w:hanging="360"/>
      </w:pPr>
      <w:rPr>
        <w:rFonts w:cs="Times New Roman" w:hint="default"/>
        <w:b w:val="0"/>
        <w:bCs w:val="0"/>
        <w:i w:val="0"/>
        <w:iCs w:val="0"/>
      </w:rPr>
    </w:lvl>
    <w:lvl w:ilvl="1" w:tplc="C7A6D894">
      <w:start w:val="1"/>
      <w:numFmt w:val="lowerLetter"/>
      <w:lvlText w:val="%2)"/>
      <w:lvlJc w:val="left"/>
      <w:pPr>
        <w:tabs>
          <w:tab w:val="num" w:pos="644"/>
        </w:tabs>
        <w:ind w:left="644" w:hanging="360"/>
      </w:pPr>
      <w:rPr>
        <w:rFonts w:cs="Times New Roman" w:hint="default"/>
        <w:b w:val="0"/>
        <w:bCs w:val="0"/>
        <w:i w:val="0"/>
        <w:iCs w:val="0"/>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
    <w:nsid w:val="168768E6"/>
    <w:multiLevelType w:val="multilevel"/>
    <w:tmpl w:val="36D4D628"/>
    <w:lvl w:ilvl="0">
      <w:start w:val="7"/>
      <w:numFmt w:val="decimal"/>
      <w:lvlText w:val="%1"/>
      <w:lvlJc w:val="left"/>
      <w:pPr>
        <w:tabs>
          <w:tab w:val="num" w:pos="540"/>
        </w:tabs>
        <w:ind w:left="540" w:hanging="540"/>
      </w:pPr>
      <w:rPr>
        <w:rFonts w:cs="Times New Roman" w:hint="default"/>
        <w:b w:val="0"/>
        <w:bCs w:val="0"/>
      </w:rPr>
    </w:lvl>
    <w:lvl w:ilvl="1">
      <w:start w:val="26"/>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17">
    <w:nsid w:val="1AC649DC"/>
    <w:multiLevelType w:val="multilevel"/>
    <w:tmpl w:val="36D045EA"/>
    <w:lvl w:ilvl="0">
      <w:start w:val="7"/>
      <w:numFmt w:val="decimal"/>
      <w:lvlText w:val="%1"/>
      <w:lvlJc w:val="left"/>
      <w:pPr>
        <w:tabs>
          <w:tab w:val="num" w:pos="540"/>
        </w:tabs>
        <w:ind w:left="540" w:hanging="540"/>
      </w:pPr>
      <w:rPr>
        <w:rFonts w:hint="default"/>
        <w:b w:val="0"/>
      </w:rPr>
    </w:lvl>
    <w:lvl w:ilvl="1">
      <w:start w:val="9"/>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8">
    <w:nsid w:val="1BD44D3E"/>
    <w:multiLevelType w:val="multilevel"/>
    <w:tmpl w:val="9A60E614"/>
    <w:lvl w:ilvl="0">
      <w:start w:val="17"/>
      <w:numFmt w:val="decimal"/>
      <w:lvlText w:val="%1"/>
      <w:lvlJc w:val="left"/>
      <w:pPr>
        <w:tabs>
          <w:tab w:val="num" w:pos="540"/>
        </w:tabs>
        <w:ind w:left="540" w:hanging="540"/>
      </w:pPr>
      <w:rPr>
        <w:rFonts w:hint="default"/>
        <w:b w:val="0"/>
      </w:rPr>
    </w:lvl>
    <w:lvl w:ilvl="1">
      <w:start w:val="15"/>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9">
    <w:nsid w:val="25461883"/>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87A072F"/>
    <w:multiLevelType w:val="hybridMultilevel"/>
    <w:tmpl w:val="AFBEAE22"/>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21">
    <w:nsid w:val="292C366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cs="Times New Roman" w:hint="default"/>
      </w:rPr>
    </w:lvl>
    <w:lvl w:ilvl="1" w:tplc="041B0003">
      <w:start w:val="1"/>
      <w:numFmt w:val="bullet"/>
      <w:lvlText w:val="o"/>
      <w:lvlJc w:val="left"/>
      <w:pPr>
        <w:tabs>
          <w:tab w:val="num" w:pos="2940"/>
        </w:tabs>
        <w:ind w:left="2940" w:hanging="360"/>
      </w:pPr>
      <w:rPr>
        <w:rFonts w:ascii="Courier New" w:hAnsi="Courier New" w:cs="Courier New" w:hint="default"/>
      </w:rPr>
    </w:lvl>
    <w:lvl w:ilvl="2" w:tplc="041B0005" w:tentative="1">
      <w:start w:val="1"/>
      <w:numFmt w:val="bullet"/>
      <w:lvlText w:val=""/>
      <w:lvlJc w:val="left"/>
      <w:pPr>
        <w:tabs>
          <w:tab w:val="num" w:pos="3660"/>
        </w:tabs>
        <w:ind w:left="3660" w:hanging="360"/>
      </w:pPr>
      <w:rPr>
        <w:rFonts w:ascii="Wingdings" w:hAnsi="Wingdings" w:hint="default"/>
      </w:rPr>
    </w:lvl>
    <w:lvl w:ilvl="3" w:tplc="041B0001" w:tentative="1">
      <w:start w:val="1"/>
      <w:numFmt w:val="bullet"/>
      <w:lvlText w:val=""/>
      <w:lvlJc w:val="left"/>
      <w:pPr>
        <w:tabs>
          <w:tab w:val="num" w:pos="4380"/>
        </w:tabs>
        <w:ind w:left="4380" w:hanging="360"/>
      </w:pPr>
      <w:rPr>
        <w:rFonts w:ascii="Symbol" w:hAnsi="Symbol" w:hint="default"/>
      </w:rPr>
    </w:lvl>
    <w:lvl w:ilvl="4" w:tplc="041B0003" w:tentative="1">
      <w:start w:val="1"/>
      <w:numFmt w:val="bullet"/>
      <w:lvlText w:val="o"/>
      <w:lvlJc w:val="left"/>
      <w:pPr>
        <w:tabs>
          <w:tab w:val="num" w:pos="5100"/>
        </w:tabs>
        <w:ind w:left="5100" w:hanging="360"/>
      </w:pPr>
      <w:rPr>
        <w:rFonts w:ascii="Courier New" w:hAnsi="Courier New" w:cs="Courier New" w:hint="default"/>
      </w:rPr>
    </w:lvl>
    <w:lvl w:ilvl="5" w:tplc="041B0005" w:tentative="1">
      <w:start w:val="1"/>
      <w:numFmt w:val="bullet"/>
      <w:lvlText w:val=""/>
      <w:lvlJc w:val="left"/>
      <w:pPr>
        <w:tabs>
          <w:tab w:val="num" w:pos="5820"/>
        </w:tabs>
        <w:ind w:left="5820" w:hanging="360"/>
      </w:pPr>
      <w:rPr>
        <w:rFonts w:ascii="Wingdings" w:hAnsi="Wingdings" w:hint="default"/>
      </w:rPr>
    </w:lvl>
    <w:lvl w:ilvl="6" w:tplc="041B0001" w:tentative="1">
      <w:start w:val="1"/>
      <w:numFmt w:val="bullet"/>
      <w:lvlText w:val=""/>
      <w:lvlJc w:val="left"/>
      <w:pPr>
        <w:tabs>
          <w:tab w:val="num" w:pos="6540"/>
        </w:tabs>
        <w:ind w:left="6540" w:hanging="360"/>
      </w:pPr>
      <w:rPr>
        <w:rFonts w:ascii="Symbol" w:hAnsi="Symbol" w:hint="default"/>
      </w:rPr>
    </w:lvl>
    <w:lvl w:ilvl="7" w:tplc="041B0003" w:tentative="1">
      <w:start w:val="1"/>
      <w:numFmt w:val="bullet"/>
      <w:lvlText w:val="o"/>
      <w:lvlJc w:val="left"/>
      <w:pPr>
        <w:tabs>
          <w:tab w:val="num" w:pos="7260"/>
        </w:tabs>
        <w:ind w:left="7260" w:hanging="360"/>
      </w:pPr>
      <w:rPr>
        <w:rFonts w:ascii="Courier New" w:hAnsi="Courier New" w:cs="Courier New" w:hint="default"/>
      </w:rPr>
    </w:lvl>
    <w:lvl w:ilvl="8" w:tplc="041B0005" w:tentative="1">
      <w:start w:val="1"/>
      <w:numFmt w:val="bullet"/>
      <w:lvlText w:val=""/>
      <w:lvlJc w:val="left"/>
      <w:pPr>
        <w:tabs>
          <w:tab w:val="num" w:pos="7980"/>
        </w:tabs>
        <w:ind w:left="7980" w:hanging="360"/>
      </w:pPr>
      <w:rPr>
        <w:rFonts w:ascii="Wingdings" w:hAnsi="Wingdings" w:hint="default"/>
      </w:rPr>
    </w:lvl>
  </w:abstractNum>
  <w:abstractNum w:abstractNumId="23">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DE1194"/>
    <w:multiLevelType w:val="multilevel"/>
    <w:tmpl w:val="36D045EA"/>
    <w:lvl w:ilvl="0">
      <w:start w:val="7"/>
      <w:numFmt w:val="decimal"/>
      <w:lvlText w:val="%1"/>
      <w:lvlJc w:val="left"/>
      <w:pPr>
        <w:tabs>
          <w:tab w:val="num" w:pos="540"/>
        </w:tabs>
        <w:ind w:left="540" w:hanging="540"/>
      </w:pPr>
      <w:rPr>
        <w:rFonts w:hint="default"/>
        <w:b w:val="0"/>
      </w:rPr>
    </w:lvl>
    <w:lvl w:ilvl="1">
      <w:start w:val="9"/>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5">
    <w:nsid w:val="332833E7"/>
    <w:multiLevelType w:val="multilevel"/>
    <w:tmpl w:val="35742DC0"/>
    <w:lvl w:ilvl="0">
      <w:start w:val="7"/>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nsid w:val="38B1213D"/>
    <w:multiLevelType w:val="multilevel"/>
    <w:tmpl w:val="F56244C2"/>
    <w:lvl w:ilvl="0">
      <w:start w:val="1"/>
      <w:numFmt w:val="decimal"/>
      <w:lvlText w:val="%1."/>
      <w:lvlJc w:val="right"/>
      <w:pPr>
        <w:tabs>
          <w:tab w:val="num" w:pos="1260"/>
        </w:tabs>
        <w:ind w:left="1260" w:hanging="180"/>
      </w:pPr>
      <w:rPr>
        <w:rFonts w:hint="default"/>
      </w:rPr>
    </w:lvl>
    <w:lvl w:ilvl="1">
      <w:start w:val="1"/>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27">
    <w:nsid w:val="3AF465EE"/>
    <w:multiLevelType w:val="multilevel"/>
    <w:tmpl w:val="36D4D628"/>
    <w:lvl w:ilvl="0">
      <w:start w:val="7"/>
      <w:numFmt w:val="decimal"/>
      <w:lvlText w:val="%1"/>
      <w:lvlJc w:val="left"/>
      <w:pPr>
        <w:tabs>
          <w:tab w:val="num" w:pos="540"/>
        </w:tabs>
        <w:ind w:left="540" w:hanging="540"/>
      </w:pPr>
      <w:rPr>
        <w:rFonts w:cs="Times New Roman" w:hint="default"/>
        <w:b w:val="0"/>
        <w:bCs w:val="0"/>
      </w:rPr>
    </w:lvl>
    <w:lvl w:ilvl="1">
      <w:start w:val="26"/>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8">
    <w:nsid w:val="3D2C12AD"/>
    <w:multiLevelType w:val="hybridMultilevel"/>
    <w:tmpl w:val="0E96DA2C"/>
    <w:lvl w:ilvl="0" w:tplc="E42620B0">
      <w:start w:val="1"/>
      <w:numFmt w:val="lowerLetter"/>
      <w:lvlText w:val="%1)"/>
      <w:lvlJc w:val="left"/>
      <w:pPr>
        <w:tabs>
          <w:tab w:val="num" w:pos="1440"/>
        </w:tabs>
        <w:ind w:left="1440" w:hanging="360"/>
      </w:pPr>
      <w:rPr>
        <w:rFonts w:hint="default"/>
        <w:b w:val="0"/>
        <w:bCs/>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D860270"/>
    <w:multiLevelType w:val="hybridMultilevel"/>
    <w:tmpl w:val="55C60C98"/>
    <w:lvl w:ilvl="0" w:tplc="720A5C60">
      <w:start w:val="1"/>
      <w:numFmt w:val="decimal"/>
      <w:lvlText w:val="(%1)"/>
      <w:lvlJc w:val="left"/>
      <w:pPr>
        <w:tabs>
          <w:tab w:val="num" w:pos="360"/>
        </w:tabs>
        <w:ind w:left="360" w:hanging="360"/>
      </w:pPr>
      <w:rPr>
        <w:rFonts w:hint="default"/>
        <w:b w:val="0"/>
        <w:i w:val="0"/>
        <w:color w:val="auto"/>
      </w:rPr>
    </w:lvl>
    <w:lvl w:ilvl="1" w:tplc="6E20481E">
      <w:start w:val="1"/>
      <w:numFmt w:val="lowerLetter"/>
      <w:lvlText w:val="%2)"/>
      <w:lvlJc w:val="left"/>
      <w:pPr>
        <w:tabs>
          <w:tab w:val="num" w:pos="900"/>
        </w:tabs>
        <w:ind w:left="900" w:hanging="360"/>
      </w:pPr>
      <w:rPr>
        <w:rFonts w:hint="default"/>
        <w:b/>
        <w:i w:val="0"/>
        <w:color w:val="auto"/>
      </w:rPr>
    </w:lvl>
    <w:lvl w:ilvl="2" w:tplc="041B001B" w:tentative="1">
      <w:start w:val="1"/>
      <w:numFmt w:val="lowerRoman"/>
      <w:lvlText w:val="%3."/>
      <w:lvlJc w:val="right"/>
      <w:pPr>
        <w:tabs>
          <w:tab w:val="num" w:pos="1620"/>
        </w:tabs>
        <w:ind w:left="1620" w:hanging="180"/>
      </w:pPr>
    </w:lvl>
    <w:lvl w:ilvl="3" w:tplc="041B000F">
      <w:start w:val="1"/>
      <w:numFmt w:val="decimal"/>
      <w:lvlText w:val="%4."/>
      <w:lvlJc w:val="left"/>
      <w:pPr>
        <w:tabs>
          <w:tab w:val="num" w:pos="2340"/>
        </w:tabs>
        <w:ind w:left="2340" w:hanging="360"/>
      </w:pPr>
    </w:lvl>
    <w:lvl w:ilvl="4" w:tplc="041B0019" w:tentative="1">
      <w:start w:val="1"/>
      <w:numFmt w:val="lowerLetter"/>
      <w:lvlText w:val="%5."/>
      <w:lvlJc w:val="left"/>
      <w:pPr>
        <w:tabs>
          <w:tab w:val="num" w:pos="3060"/>
        </w:tabs>
        <w:ind w:left="3060" w:hanging="360"/>
      </w:pPr>
    </w:lvl>
    <w:lvl w:ilvl="5" w:tplc="041B001B" w:tentative="1">
      <w:start w:val="1"/>
      <w:numFmt w:val="lowerRoman"/>
      <w:lvlText w:val="%6."/>
      <w:lvlJc w:val="right"/>
      <w:pPr>
        <w:tabs>
          <w:tab w:val="num" w:pos="3780"/>
        </w:tabs>
        <w:ind w:left="3780" w:hanging="180"/>
      </w:pPr>
    </w:lvl>
    <w:lvl w:ilvl="6" w:tplc="041B000F" w:tentative="1">
      <w:start w:val="1"/>
      <w:numFmt w:val="decimal"/>
      <w:lvlText w:val="%7."/>
      <w:lvlJc w:val="left"/>
      <w:pPr>
        <w:tabs>
          <w:tab w:val="num" w:pos="4500"/>
        </w:tabs>
        <w:ind w:left="4500" w:hanging="360"/>
      </w:pPr>
    </w:lvl>
    <w:lvl w:ilvl="7" w:tplc="041B0019" w:tentative="1">
      <w:start w:val="1"/>
      <w:numFmt w:val="lowerLetter"/>
      <w:lvlText w:val="%8."/>
      <w:lvlJc w:val="left"/>
      <w:pPr>
        <w:tabs>
          <w:tab w:val="num" w:pos="5220"/>
        </w:tabs>
        <w:ind w:left="5220" w:hanging="360"/>
      </w:pPr>
    </w:lvl>
    <w:lvl w:ilvl="8" w:tplc="041B001B" w:tentative="1">
      <w:start w:val="1"/>
      <w:numFmt w:val="lowerRoman"/>
      <w:lvlText w:val="%9."/>
      <w:lvlJc w:val="right"/>
      <w:pPr>
        <w:tabs>
          <w:tab w:val="num" w:pos="5940"/>
        </w:tabs>
        <w:ind w:left="5940" w:hanging="180"/>
      </w:pPr>
    </w:lvl>
  </w:abstractNum>
  <w:abstractNum w:abstractNumId="31">
    <w:nsid w:val="3E2374ED"/>
    <w:multiLevelType w:val="hybridMultilevel"/>
    <w:tmpl w:val="1436BE1E"/>
    <w:lvl w:ilvl="0" w:tplc="12441850">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3FA14B71"/>
    <w:multiLevelType w:val="multilevel"/>
    <w:tmpl w:val="5A0AA884"/>
    <w:lvl w:ilvl="0">
      <w:start w:val="15"/>
      <w:numFmt w:val="decimal"/>
      <w:lvlText w:val="%1"/>
      <w:lvlJc w:val="left"/>
      <w:pPr>
        <w:tabs>
          <w:tab w:val="num" w:pos="540"/>
        </w:tabs>
        <w:ind w:left="540" w:hanging="540"/>
      </w:pPr>
      <w:rPr>
        <w:rFonts w:hint="default"/>
        <w:b w:val="0"/>
      </w:rPr>
    </w:lvl>
    <w:lvl w:ilvl="1">
      <w:start w:val="8"/>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nsid w:val="3FF723DE"/>
    <w:multiLevelType w:val="hybridMultilevel"/>
    <w:tmpl w:val="24646E44"/>
    <w:lvl w:ilvl="0" w:tplc="041B0017">
      <w:start w:val="1"/>
      <w:numFmt w:val="lowerLetter"/>
      <w:lvlText w:val="%1)"/>
      <w:lvlJc w:val="left"/>
      <w:pPr>
        <w:tabs>
          <w:tab w:val="num" w:pos="900"/>
        </w:tabs>
        <w:ind w:left="900" w:hanging="360"/>
      </w:pPr>
    </w:lvl>
    <w:lvl w:ilvl="1" w:tplc="93BC34F4">
      <w:start w:val="23"/>
      <w:numFmt w:val="decimal"/>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4">
    <w:nsid w:val="424E70F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2BA1697"/>
    <w:multiLevelType w:val="multilevel"/>
    <w:tmpl w:val="2040A8F4"/>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6">
    <w:nsid w:val="430F52FE"/>
    <w:multiLevelType w:val="multilevel"/>
    <w:tmpl w:val="4A4EF2C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43A0132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B47286"/>
    <w:multiLevelType w:val="multilevel"/>
    <w:tmpl w:val="233C13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D56B54"/>
    <w:multiLevelType w:val="multilevel"/>
    <w:tmpl w:val="CF86DB8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49534159"/>
    <w:multiLevelType w:val="hybridMultilevel"/>
    <w:tmpl w:val="46627470"/>
    <w:lvl w:ilvl="0" w:tplc="FFFFFFFF">
      <w:start w:val="1"/>
      <w:numFmt w:val="decimal"/>
      <w:lvlText w:val="%1."/>
      <w:lvlJc w:val="left"/>
      <w:pPr>
        <w:tabs>
          <w:tab w:val="num" w:pos="397"/>
        </w:tabs>
        <w:ind w:left="397" w:hanging="397"/>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041B0017">
      <w:start w:val="1"/>
      <w:numFmt w:val="lowerLetter"/>
      <w:lvlText w:val="%3)"/>
      <w:lvlJc w:val="left"/>
      <w:pPr>
        <w:tabs>
          <w:tab w:val="num" w:pos="2700"/>
        </w:tabs>
        <w:ind w:left="2700" w:hanging="360"/>
      </w:pPr>
      <w:rPr>
        <w:rFonts w:cs="Times New Roman" w:hint="default"/>
      </w:rPr>
    </w:lvl>
    <w:lvl w:ilvl="3" w:tplc="126C0F38">
      <w:start w:val="1"/>
      <w:numFmt w:val="none"/>
      <w:lvlText w:val="f)"/>
      <w:lvlJc w:val="left"/>
      <w:pPr>
        <w:tabs>
          <w:tab w:val="num" w:pos="3240"/>
        </w:tabs>
        <w:ind w:left="3240" w:hanging="360"/>
      </w:pPr>
      <w:rPr>
        <w:rFonts w:cs="Times New Roman" w:hint="default"/>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1">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nsid w:val="55A90ED4"/>
    <w:multiLevelType w:val="multilevel"/>
    <w:tmpl w:val="DA3CB0D0"/>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58B30301"/>
    <w:multiLevelType w:val="multilevel"/>
    <w:tmpl w:val="DDEAFC54"/>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59072B01"/>
    <w:multiLevelType w:val="multilevel"/>
    <w:tmpl w:val="E4C01CE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5A7E4AAA"/>
    <w:multiLevelType w:val="multilevel"/>
    <w:tmpl w:val="2040A8F4"/>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6">
    <w:nsid w:val="5CB26278"/>
    <w:multiLevelType w:val="multilevel"/>
    <w:tmpl w:val="0A466388"/>
    <w:lvl w:ilvl="0">
      <w:start w:val="1"/>
      <w:numFmt w:val="decimal"/>
      <w:lvlText w:val="%1"/>
      <w:lvlJc w:val="left"/>
      <w:pPr>
        <w:tabs>
          <w:tab w:val="num" w:pos="360"/>
        </w:tabs>
        <w:ind w:left="360" w:hanging="360"/>
      </w:pPr>
      <w:rPr>
        <w:rFonts w:hint="default"/>
      </w:rPr>
    </w:lvl>
    <w:lvl w:ilvl="1">
      <w:start w:val="6"/>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nsid w:val="60E50D6C"/>
    <w:multiLevelType w:val="multilevel"/>
    <w:tmpl w:val="C688E8A4"/>
    <w:lvl w:ilvl="0">
      <w:start w:val="22"/>
      <w:numFmt w:val="decimal"/>
      <w:lvlText w:val="%1"/>
      <w:lvlJc w:val="left"/>
      <w:pPr>
        <w:tabs>
          <w:tab w:val="num" w:pos="540"/>
        </w:tabs>
        <w:ind w:left="540" w:hanging="540"/>
      </w:pPr>
      <w:rPr>
        <w:rFonts w:hint="default"/>
        <w:b w:val="0"/>
      </w:rPr>
    </w:lvl>
    <w:lvl w:ilvl="1">
      <w:start w:val="9"/>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nsid w:val="658C0ADA"/>
    <w:multiLevelType w:val="multilevel"/>
    <w:tmpl w:val="36D4D628"/>
    <w:lvl w:ilvl="0">
      <w:start w:val="7"/>
      <w:numFmt w:val="decimal"/>
      <w:lvlText w:val="%1"/>
      <w:lvlJc w:val="left"/>
      <w:pPr>
        <w:tabs>
          <w:tab w:val="num" w:pos="540"/>
        </w:tabs>
        <w:ind w:left="540" w:hanging="540"/>
      </w:pPr>
      <w:rPr>
        <w:rFonts w:cs="Times New Roman" w:hint="default"/>
        <w:b w:val="0"/>
        <w:bCs w:val="0"/>
      </w:rPr>
    </w:lvl>
    <w:lvl w:ilvl="1">
      <w:start w:val="26"/>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0">
    <w:nsid w:val="65BD41C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666154D1"/>
    <w:multiLevelType w:val="multilevel"/>
    <w:tmpl w:val="48AE9A74"/>
    <w:lvl w:ilvl="0">
      <w:start w:val="1"/>
      <w:numFmt w:val="decimal"/>
      <w:lvlText w:val="%1."/>
      <w:lvlJc w:val="left"/>
      <w:pPr>
        <w:tabs>
          <w:tab w:val="num" w:pos="680"/>
        </w:tabs>
        <w:ind w:left="680" w:hanging="680"/>
      </w:pPr>
    </w:lvl>
    <w:lvl w:ilvl="1">
      <w:start w:val="1"/>
      <w:numFmt w:val="decimal"/>
      <w:pStyle w:val="NADP"/>
      <w:lvlText w:val="%1.%2."/>
      <w:lvlJc w:val="left"/>
      <w:pPr>
        <w:tabs>
          <w:tab w:val="num" w:pos="680"/>
        </w:tabs>
        <w:ind w:left="680" w:hanging="680"/>
      </w:pPr>
      <w:rPr>
        <w:rFonts w:ascii="Arial" w:hAnsi="Arial" w:hint="default"/>
        <w:b w:val="0"/>
        <w:i w:val="0"/>
        <w:sz w:val="22"/>
      </w:rPr>
    </w:lvl>
    <w:lvl w:ilvl="2">
      <w:start w:val="1"/>
      <w:numFmt w:val="decimal"/>
      <w:pStyle w:val="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nsid w:val="696E69C9"/>
    <w:multiLevelType w:val="multilevel"/>
    <w:tmpl w:val="7E7E34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3">
    <w:nsid w:val="6A2E23E4"/>
    <w:multiLevelType w:val="multilevel"/>
    <w:tmpl w:val="9FAAAC1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CA678AB"/>
    <w:multiLevelType w:val="multilevel"/>
    <w:tmpl w:val="0D74701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nsid w:val="6E46391C"/>
    <w:multiLevelType w:val="multilevel"/>
    <w:tmpl w:val="E9A2A1E8"/>
    <w:lvl w:ilvl="0">
      <w:start w:val="6"/>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b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6FD46685"/>
    <w:multiLevelType w:val="multilevel"/>
    <w:tmpl w:val="36D4D628"/>
    <w:lvl w:ilvl="0">
      <w:start w:val="7"/>
      <w:numFmt w:val="decimal"/>
      <w:lvlText w:val="%1"/>
      <w:lvlJc w:val="left"/>
      <w:pPr>
        <w:tabs>
          <w:tab w:val="num" w:pos="540"/>
        </w:tabs>
        <w:ind w:left="540" w:hanging="540"/>
      </w:pPr>
      <w:rPr>
        <w:rFonts w:cs="Times New Roman" w:hint="default"/>
        <w:b w:val="0"/>
        <w:bCs w:val="0"/>
      </w:rPr>
    </w:lvl>
    <w:lvl w:ilvl="1">
      <w:start w:val="26"/>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8">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9">
    <w:nsid w:val="74EF3D89"/>
    <w:multiLevelType w:val="multilevel"/>
    <w:tmpl w:val="00B20676"/>
    <w:lvl w:ilvl="0">
      <w:start w:val="20"/>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cs="Arial" w:hint="default"/>
      </w:rPr>
    </w:lvl>
    <w:lvl w:ilvl="1">
      <w:start w:val="1"/>
      <w:numFmt w:val="lowerRoman"/>
      <w:lvlText w:val="%2)"/>
      <w:lvlJc w:val="left"/>
      <w:pPr>
        <w:tabs>
          <w:tab w:val="num" w:pos="1800"/>
        </w:tabs>
        <w:ind w:left="1800" w:hanging="720"/>
      </w:pPr>
      <w:rPr>
        <w:rFonts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1">
    <w:nsid w:val="7BA07258"/>
    <w:multiLevelType w:val="hybridMultilevel"/>
    <w:tmpl w:val="112AD522"/>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29DE727E">
      <w:start w:val="1"/>
      <w:numFmt w:val="lowerLetter"/>
      <w:lvlText w:val="%3)"/>
      <w:lvlJc w:val="left"/>
      <w:pPr>
        <w:tabs>
          <w:tab w:val="num" w:pos="1980"/>
        </w:tabs>
        <w:ind w:left="1980" w:hanging="360"/>
      </w:pPr>
      <w:rPr>
        <w:rFonts w:ascii="Times New Roman" w:eastAsia="Times New Roman" w:hAnsi="Times New Roman" w:cs="Times New Roman"/>
      </w:r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2">
    <w:nsid w:val="7BE667DC"/>
    <w:multiLevelType w:val="hybridMultilevel"/>
    <w:tmpl w:val="73F02D30"/>
    <w:lvl w:ilvl="0" w:tplc="E52C5994">
      <w:start w:val="1"/>
      <w:numFmt w:val="decimal"/>
      <w:lvlText w:val="%1."/>
      <w:lvlJc w:val="right"/>
      <w:pPr>
        <w:tabs>
          <w:tab w:val="num" w:pos="180"/>
        </w:tabs>
        <w:ind w:left="180" w:hanging="180"/>
      </w:pPr>
      <w:rPr>
        <w:rFonts w:hint="default"/>
      </w:rPr>
    </w:lvl>
    <w:lvl w:ilvl="1" w:tplc="041B0019">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tentative="1">
      <w:start w:val="1"/>
      <w:numFmt w:val="decimal"/>
      <w:lvlText w:val="%4."/>
      <w:lvlJc w:val="left"/>
      <w:pPr>
        <w:tabs>
          <w:tab w:val="num" w:pos="1800"/>
        </w:tabs>
        <w:ind w:left="1800" w:hanging="360"/>
      </w:p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3">
    <w:nsid w:val="7BE67E51"/>
    <w:multiLevelType w:val="hybridMultilevel"/>
    <w:tmpl w:val="91EA339C"/>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nsid w:val="7EAF650C"/>
    <w:multiLevelType w:val="hybridMultilevel"/>
    <w:tmpl w:val="B73C12BC"/>
    <w:lvl w:ilvl="0" w:tplc="3B220A56">
      <w:numFmt w:val="bullet"/>
      <w:lvlText w:val="-"/>
      <w:lvlJc w:val="left"/>
      <w:pPr>
        <w:tabs>
          <w:tab w:val="num" w:pos="960"/>
        </w:tabs>
        <w:ind w:left="960" w:hanging="360"/>
      </w:pPr>
      <w:rPr>
        <w:rFonts w:ascii="Arial" w:eastAsia="Times New Roman" w:hAnsi="Arial" w:cs="Arial" w:hint="default"/>
      </w:rPr>
    </w:lvl>
    <w:lvl w:ilvl="1" w:tplc="041B0003" w:tentative="1">
      <w:start w:val="1"/>
      <w:numFmt w:val="bullet"/>
      <w:lvlText w:val="o"/>
      <w:lvlJc w:val="left"/>
      <w:pPr>
        <w:tabs>
          <w:tab w:val="num" w:pos="1980"/>
        </w:tabs>
        <w:ind w:left="1980" w:hanging="360"/>
      </w:pPr>
      <w:rPr>
        <w:rFonts w:ascii="Courier New" w:hAnsi="Courier New" w:cs="Courier New"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num w:numId="1">
    <w:abstractNumId w:val="54"/>
  </w:num>
  <w:num w:numId="2">
    <w:abstractNumId w:val="29"/>
  </w:num>
  <w:num w:numId="3">
    <w:abstractNumId w:val="45"/>
  </w:num>
  <w:num w:numId="4">
    <w:abstractNumId w:val="35"/>
  </w:num>
  <w:num w:numId="5">
    <w:abstractNumId w:val="31"/>
  </w:num>
  <w:num w:numId="6">
    <w:abstractNumId w:val="64"/>
  </w:num>
  <w:num w:numId="7">
    <w:abstractNumId w:val="0"/>
  </w:num>
  <w:num w:numId="8">
    <w:abstractNumId w:val="58"/>
  </w:num>
  <w:num w:numId="9">
    <w:abstractNumId w:val="36"/>
  </w:num>
  <w:num w:numId="10">
    <w:abstractNumId w:val="52"/>
  </w:num>
  <w:num w:numId="11">
    <w:abstractNumId w:val="4"/>
  </w:num>
  <w:num w:numId="12">
    <w:abstractNumId w:val="19"/>
  </w:num>
  <w:num w:numId="13">
    <w:abstractNumId w:val="47"/>
  </w:num>
  <w:num w:numId="14">
    <w:abstractNumId w:val="63"/>
  </w:num>
  <w:num w:numId="15">
    <w:abstractNumId w:val="51"/>
  </w:num>
  <w:num w:numId="16">
    <w:abstractNumId w:val="61"/>
  </w:num>
  <w:num w:numId="17">
    <w:abstractNumId w:val="9"/>
  </w:num>
  <w:num w:numId="18">
    <w:abstractNumId w:val="41"/>
  </w:num>
  <w:num w:numId="19">
    <w:abstractNumId w:val="65"/>
  </w:num>
  <w:num w:numId="20">
    <w:abstractNumId w:val="23"/>
  </w:num>
  <w:num w:numId="21">
    <w:abstractNumId w:val="30"/>
  </w:num>
  <w:num w:numId="22">
    <w:abstractNumId w:val="60"/>
  </w:num>
  <w:num w:numId="23">
    <w:abstractNumId w:val="2"/>
  </w:num>
  <w:num w:numId="24">
    <w:abstractNumId w:val="55"/>
  </w:num>
  <w:num w:numId="25">
    <w:abstractNumId w:val="62"/>
  </w:num>
  <w:num w:numId="26">
    <w:abstractNumId w:val="44"/>
  </w:num>
  <w:num w:numId="27">
    <w:abstractNumId w:val="39"/>
  </w:num>
  <w:num w:numId="28">
    <w:abstractNumId w:val="53"/>
  </w:num>
  <w:num w:numId="29">
    <w:abstractNumId w:val="12"/>
  </w:num>
  <w:num w:numId="30">
    <w:abstractNumId w:val="22"/>
  </w:num>
  <w:num w:numId="31">
    <w:abstractNumId w:val="46"/>
  </w:num>
  <w:num w:numId="32">
    <w:abstractNumId w:val="25"/>
  </w:num>
  <w:num w:numId="33">
    <w:abstractNumId w:val="17"/>
  </w:num>
  <w:num w:numId="34">
    <w:abstractNumId w:val="8"/>
  </w:num>
  <w:num w:numId="35">
    <w:abstractNumId w:val="32"/>
  </w:num>
  <w:num w:numId="36">
    <w:abstractNumId w:val="3"/>
  </w:num>
  <w:num w:numId="37">
    <w:abstractNumId w:val="26"/>
  </w:num>
  <w:num w:numId="38">
    <w:abstractNumId w:val="14"/>
  </w:num>
  <w:num w:numId="39">
    <w:abstractNumId w:val="28"/>
  </w:num>
  <w:num w:numId="40">
    <w:abstractNumId w:val="38"/>
  </w:num>
  <w:num w:numId="41">
    <w:abstractNumId w:val="42"/>
  </w:num>
  <w:num w:numId="42">
    <w:abstractNumId w:val="56"/>
  </w:num>
  <w:num w:numId="43">
    <w:abstractNumId w:val="40"/>
  </w:num>
  <w:num w:numId="44">
    <w:abstractNumId w:val="27"/>
  </w:num>
  <w:num w:numId="45">
    <w:abstractNumId w:val="33"/>
  </w:num>
  <w:num w:numId="46">
    <w:abstractNumId w:val="11"/>
  </w:num>
  <w:num w:numId="47">
    <w:abstractNumId w:val="24"/>
  </w:num>
  <w:num w:numId="48">
    <w:abstractNumId w:val="48"/>
  </w:num>
  <w:num w:numId="49">
    <w:abstractNumId w:val="15"/>
  </w:num>
  <w:num w:numId="50">
    <w:abstractNumId w:val="43"/>
  </w:num>
  <w:num w:numId="51">
    <w:abstractNumId w:val="7"/>
  </w:num>
  <w:num w:numId="52">
    <w:abstractNumId w:val="21"/>
  </w:num>
  <w:num w:numId="53">
    <w:abstractNumId w:val="1"/>
  </w:num>
  <w:num w:numId="54">
    <w:abstractNumId w:val="34"/>
  </w:num>
  <w:num w:numId="55">
    <w:abstractNumId w:val="50"/>
  </w:num>
  <w:num w:numId="56">
    <w:abstractNumId w:val="37"/>
  </w:num>
  <w:num w:numId="57">
    <w:abstractNumId w:val="13"/>
  </w:num>
  <w:num w:numId="58">
    <w:abstractNumId w:val="10"/>
  </w:num>
  <w:num w:numId="59">
    <w:abstractNumId w:val="18"/>
  </w:num>
  <w:num w:numId="60">
    <w:abstractNumId w:val="6"/>
  </w:num>
  <w:num w:numId="61">
    <w:abstractNumId w:val="59"/>
  </w:num>
  <w:num w:numId="62">
    <w:abstractNumId w:val="57"/>
  </w:num>
  <w:num w:numId="63">
    <w:abstractNumId w:val="49"/>
  </w:num>
  <w:num w:numId="64">
    <w:abstractNumId w:val="16"/>
  </w:num>
  <w:num w:numId="65">
    <w:abstractNumId w:val="20"/>
  </w:num>
  <w:num w:numId="66">
    <w:abstractNumId w:val="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029"/>
    <w:rsid w:val="00007742"/>
    <w:rsid w:val="0001610D"/>
    <w:rsid w:val="00054E40"/>
    <w:rsid w:val="00081E59"/>
    <w:rsid w:val="00085631"/>
    <w:rsid w:val="000D492E"/>
    <w:rsid w:val="00101ECA"/>
    <w:rsid w:val="00125608"/>
    <w:rsid w:val="00126063"/>
    <w:rsid w:val="00136217"/>
    <w:rsid w:val="00151F7C"/>
    <w:rsid w:val="001A7A68"/>
    <w:rsid w:val="001E7683"/>
    <w:rsid w:val="001F15E8"/>
    <w:rsid w:val="00204675"/>
    <w:rsid w:val="0020755A"/>
    <w:rsid w:val="002243C9"/>
    <w:rsid w:val="00273D82"/>
    <w:rsid w:val="002A1EF8"/>
    <w:rsid w:val="002C004C"/>
    <w:rsid w:val="002D5DA1"/>
    <w:rsid w:val="00321662"/>
    <w:rsid w:val="0036078D"/>
    <w:rsid w:val="003C34FB"/>
    <w:rsid w:val="003E3969"/>
    <w:rsid w:val="00444BC1"/>
    <w:rsid w:val="00485A03"/>
    <w:rsid w:val="004A47BE"/>
    <w:rsid w:val="004C27BE"/>
    <w:rsid w:val="004C6443"/>
    <w:rsid w:val="004F50C3"/>
    <w:rsid w:val="0051434A"/>
    <w:rsid w:val="00515827"/>
    <w:rsid w:val="00521D16"/>
    <w:rsid w:val="00524A01"/>
    <w:rsid w:val="0055484C"/>
    <w:rsid w:val="00595E09"/>
    <w:rsid w:val="005E68DE"/>
    <w:rsid w:val="006147D3"/>
    <w:rsid w:val="006329DA"/>
    <w:rsid w:val="00641D38"/>
    <w:rsid w:val="006437A5"/>
    <w:rsid w:val="00666135"/>
    <w:rsid w:val="00676A4E"/>
    <w:rsid w:val="006D0CB7"/>
    <w:rsid w:val="00700214"/>
    <w:rsid w:val="00704D0A"/>
    <w:rsid w:val="007133AD"/>
    <w:rsid w:val="007267C3"/>
    <w:rsid w:val="00741EF6"/>
    <w:rsid w:val="00745821"/>
    <w:rsid w:val="007467D5"/>
    <w:rsid w:val="0078208D"/>
    <w:rsid w:val="007C344D"/>
    <w:rsid w:val="007C6B35"/>
    <w:rsid w:val="007F172E"/>
    <w:rsid w:val="007F38EB"/>
    <w:rsid w:val="00806B86"/>
    <w:rsid w:val="0081319F"/>
    <w:rsid w:val="008358C0"/>
    <w:rsid w:val="008870E9"/>
    <w:rsid w:val="008E2BE5"/>
    <w:rsid w:val="009124EE"/>
    <w:rsid w:val="00936EB9"/>
    <w:rsid w:val="009B649F"/>
    <w:rsid w:val="009B78BA"/>
    <w:rsid w:val="00A32B2C"/>
    <w:rsid w:val="00A80969"/>
    <w:rsid w:val="00A81BE5"/>
    <w:rsid w:val="00A94981"/>
    <w:rsid w:val="00AF1FFC"/>
    <w:rsid w:val="00B11D16"/>
    <w:rsid w:val="00B3763B"/>
    <w:rsid w:val="00B44C07"/>
    <w:rsid w:val="00B57E06"/>
    <w:rsid w:val="00B743B2"/>
    <w:rsid w:val="00BB3274"/>
    <w:rsid w:val="00BC0C87"/>
    <w:rsid w:val="00BC6A07"/>
    <w:rsid w:val="00BF1094"/>
    <w:rsid w:val="00BF35D4"/>
    <w:rsid w:val="00BF5E74"/>
    <w:rsid w:val="00C73CB9"/>
    <w:rsid w:val="00C8615B"/>
    <w:rsid w:val="00C92070"/>
    <w:rsid w:val="00CB2029"/>
    <w:rsid w:val="00CB226D"/>
    <w:rsid w:val="00CD639B"/>
    <w:rsid w:val="00CE14A4"/>
    <w:rsid w:val="00D076E8"/>
    <w:rsid w:val="00D271F3"/>
    <w:rsid w:val="00D63BA5"/>
    <w:rsid w:val="00DC00C3"/>
    <w:rsid w:val="00DD6FC3"/>
    <w:rsid w:val="00E03211"/>
    <w:rsid w:val="00E06959"/>
    <w:rsid w:val="00E60B1F"/>
    <w:rsid w:val="00E83F6E"/>
    <w:rsid w:val="00E95D66"/>
    <w:rsid w:val="00EB78B0"/>
    <w:rsid w:val="00ED6A4E"/>
    <w:rsid w:val="00EF3029"/>
    <w:rsid w:val="00EF5015"/>
    <w:rsid w:val="00F118D9"/>
    <w:rsid w:val="00F23FC5"/>
    <w:rsid w:val="00F532E7"/>
    <w:rsid w:val="00F649DB"/>
    <w:rsid w:val="00F95B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CB2029"/>
    <w:rPr>
      <w:sz w:val="24"/>
      <w:szCs w:val="24"/>
    </w:rPr>
  </w:style>
  <w:style w:type="paragraph" w:styleId="Nadpis1">
    <w:name w:val="heading 1"/>
    <w:basedOn w:val="Normlny"/>
    <w:next w:val="Normlny"/>
    <w:link w:val="Nadpis1Char"/>
    <w:qFormat/>
    <w:rsid w:val="00CB2029"/>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CB2029"/>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rsid w:val="00CB2029"/>
    <w:pPr>
      <w:keepNext/>
      <w:spacing w:before="240" w:after="60"/>
      <w:outlineLvl w:val="2"/>
    </w:pPr>
    <w:rPr>
      <w:rFonts w:ascii="Arial" w:hAnsi="Arial" w:cs="Arial"/>
      <w:b/>
      <w:bCs/>
      <w:sz w:val="26"/>
      <w:szCs w:val="26"/>
    </w:rPr>
  </w:style>
  <w:style w:type="paragraph" w:styleId="Nadpis7">
    <w:name w:val="heading 7"/>
    <w:basedOn w:val="Normlny"/>
    <w:next w:val="Normlny"/>
    <w:link w:val="Nadpis7Char"/>
    <w:qFormat/>
    <w:rsid w:val="00CB2029"/>
    <w:pPr>
      <w:keepNext/>
      <w:jc w:val="center"/>
      <w:outlineLvl w:val="6"/>
    </w:pPr>
    <w:rPr>
      <w:b/>
      <w:szCs w:val="20"/>
      <w:lang w:eastAsia="cs-CZ"/>
    </w:rPr>
  </w:style>
  <w:style w:type="paragraph" w:styleId="Nadpis9">
    <w:name w:val="heading 9"/>
    <w:basedOn w:val="Normlny"/>
    <w:next w:val="Normlny"/>
    <w:link w:val="Nadpis9Char"/>
    <w:qFormat/>
    <w:rsid w:val="00CB2029"/>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CB2029"/>
    <w:rPr>
      <w:rFonts w:ascii="Arial" w:hAnsi="Arial" w:cs="Arial"/>
      <w:b/>
      <w:bCs/>
      <w:kern w:val="32"/>
      <w:sz w:val="32"/>
      <w:szCs w:val="32"/>
      <w:lang w:val="sk-SK" w:eastAsia="sk-SK" w:bidi="ar-SA"/>
    </w:rPr>
  </w:style>
  <w:style w:type="character" w:customStyle="1" w:styleId="Nadpis2Char">
    <w:name w:val="Nadpis 2 Char"/>
    <w:link w:val="Nadpis2"/>
    <w:rsid w:val="00CB2029"/>
    <w:rPr>
      <w:rFonts w:ascii="Arial" w:hAnsi="Arial" w:cs="Arial"/>
      <w:b/>
      <w:bCs/>
      <w:i/>
      <w:iCs/>
      <w:sz w:val="28"/>
      <w:szCs w:val="28"/>
      <w:lang w:val="sk-SK" w:eastAsia="sk-SK" w:bidi="ar-SA"/>
    </w:rPr>
  </w:style>
  <w:style w:type="character" w:customStyle="1" w:styleId="Nadpis3Char">
    <w:name w:val="Nadpis 3 Char"/>
    <w:link w:val="Nadpis3"/>
    <w:rsid w:val="00CB2029"/>
    <w:rPr>
      <w:rFonts w:ascii="Arial" w:hAnsi="Arial" w:cs="Arial"/>
      <w:b/>
      <w:bCs/>
      <w:sz w:val="26"/>
      <w:szCs w:val="26"/>
      <w:lang w:val="sk-SK" w:eastAsia="sk-SK" w:bidi="ar-SA"/>
    </w:rPr>
  </w:style>
  <w:style w:type="character" w:customStyle="1" w:styleId="Nadpis7Char">
    <w:name w:val="Nadpis 7 Char"/>
    <w:link w:val="Nadpis7"/>
    <w:rsid w:val="00CB2029"/>
    <w:rPr>
      <w:b/>
      <w:sz w:val="24"/>
      <w:lang w:val="sk-SK" w:eastAsia="cs-CZ" w:bidi="ar-SA"/>
    </w:rPr>
  </w:style>
  <w:style w:type="character" w:customStyle="1" w:styleId="Nadpis9Char">
    <w:name w:val="Nadpis 9 Char"/>
    <w:link w:val="Nadpis9"/>
    <w:rsid w:val="00CB2029"/>
    <w:rPr>
      <w:rFonts w:ascii="Arial" w:hAnsi="Arial" w:cs="Arial"/>
      <w:sz w:val="22"/>
      <w:szCs w:val="22"/>
      <w:lang w:val="sk-SK" w:eastAsia="cs-CZ" w:bidi="ar-SA"/>
    </w:rPr>
  </w:style>
  <w:style w:type="paragraph" w:styleId="Textpoznmkypodiarou">
    <w:name w:val="footnote text"/>
    <w:aliases w:val="Text poznámky pod čiarou 007"/>
    <w:basedOn w:val="Normlny"/>
    <w:link w:val="TextpoznmkypodiarouChar"/>
    <w:semiHidden/>
    <w:rsid w:val="00CB2029"/>
    <w:rPr>
      <w:sz w:val="20"/>
      <w:szCs w:val="20"/>
    </w:rPr>
  </w:style>
  <w:style w:type="character" w:customStyle="1" w:styleId="TextpoznmkypodiarouChar">
    <w:name w:val="Text poznámky pod čiarou Char"/>
    <w:aliases w:val="Text poznámky pod čiarou 007 Char"/>
    <w:link w:val="Textpoznmkypodiarou"/>
    <w:semiHidden/>
    <w:rsid w:val="00CB2029"/>
    <w:rPr>
      <w:lang w:val="sk-SK" w:eastAsia="sk-SK" w:bidi="ar-SA"/>
    </w:rPr>
  </w:style>
  <w:style w:type="paragraph" w:styleId="Hlavika">
    <w:name w:val="header"/>
    <w:basedOn w:val="Normlny"/>
    <w:link w:val="HlavikaChar"/>
    <w:uiPriority w:val="99"/>
    <w:rsid w:val="00CB2029"/>
    <w:pPr>
      <w:tabs>
        <w:tab w:val="center" w:pos="4536"/>
        <w:tab w:val="right" w:pos="9072"/>
      </w:tabs>
    </w:pPr>
  </w:style>
  <w:style w:type="character" w:customStyle="1" w:styleId="HlavikaChar">
    <w:name w:val="Hlavička Char"/>
    <w:link w:val="Hlavika"/>
    <w:uiPriority w:val="99"/>
    <w:rsid w:val="00CB2029"/>
    <w:rPr>
      <w:sz w:val="24"/>
      <w:szCs w:val="24"/>
      <w:lang w:val="sk-SK" w:eastAsia="sk-SK" w:bidi="ar-SA"/>
    </w:rPr>
  </w:style>
  <w:style w:type="paragraph" w:styleId="Pta">
    <w:name w:val="footer"/>
    <w:basedOn w:val="Normlny"/>
    <w:link w:val="PtaChar"/>
    <w:rsid w:val="00CB2029"/>
    <w:pPr>
      <w:tabs>
        <w:tab w:val="center" w:pos="4536"/>
        <w:tab w:val="right" w:pos="9072"/>
      </w:tabs>
    </w:pPr>
  </w:style>
  <w:style w:type="character" w:customStyle="1" w:styleId="PtaChar">
    <w:name w:val="Päta Char"/>
    <w:link w:val="Pta"/>
    <w:rsid w:val="00CB2029"/>
    <w:rPr>
      <w:sz w:val="24"/>
      <w:szCs w:val="24"/>
      <w:lang w:val="sk-SK" w:eastAsia="sk-SK" w:bidi="ar-SA"/>
    </w:rPr>
  </w:style>
  <w:style w:type="paragraph" w:styleId="Zkladntext">
    <w:name w:val="Body Text"/>
    <w:basedOn w:val="Normlny"/>
    <w:link w:val="ZkladntextChar"/>
    <w:rsid w:val="00CB2029"/>
    <w:pPr>
      <w:spacing w:after="120"/>
    </w:pPr>
  </w:style>
  <w:style w:type="character" w:customStyle="1" w:styleId="ZkladntextChar">
    <w:name w:val="Základný text Char"/>
    <w:link w:val="Zkladntext"/>
    <w:rsid w:val="00CB2029"/>
    <w:rPr>
      <w:sz w:val="24"/>
      <w:szCs w:val="24"/>
      <w:lang w:val="sk-SK" w:eastAsia="sk-SK" w:bidi="ar-SA"/>
    </w:rPr>
  </w:style>
  <w:style w:type="character" w:styleId="slostrany">
    <w:name w:val="page number"/>
    <w:basedOn w:val="Predvolenpsmoodseku"/>
    <w:rsid w:val="00CB2029"/>
  </w:style>
  <w:style w:type="paragraph" w:customStyle="1" w:styleId="NADP">
    <w:name w:val="NADP."/>
    <w:basedOn w:val="Normlny"/>
    <w:rsid w:val="00CB2029"/>
    <w:pPr>
      <w:numPr>
        <w:ilvl w:val="1"/>
        <w:numId w:val="15"/>
      </w:numPr>
      <w:spacing w:line="360" w:lineRule="auto"/>
      <w:jc w:val="both"/>
    </w:pPr>
    <w:rPr>
      <w:rFonts w:ascii="Arial" w:hAnsi="Arial"/>
      <w:b/>
      <w:szCs w:val="20"/>
      <w:u w:val="single"/>
    </w:rPr>
  </w:style>
  <w:style w:type="paragraph" w:customStyle="1" w:styleId="ODS">
    <w:name w:val="ODS."/>
    <w:basedOn w:val="Nadpis2"/>
    <w:rsid w:val="00CB2029"/>
    <w:pPr>
      <w:numPr>
        <w:ilvl w:val="2"/>
        <w:numId w:val="15"/>
      </w:numPr>
      <w:tabs>
        <w:tab w:val="clear" w:pos="1418"/>
        <w:tab w:val="num" w:pos="680"/>
      </w:tabs>
      <w:spacing w:before="0" w:after="0" w:line="360" w:lineRule="auto"/>
      <w:ind w:left="680" w:hanging="680"/>
      <w:jc w:val="both"/>
    </w:pPr>
    <w:rPr>
      <w:rFonts w:cs="Times New Roman"/>
      <w:b w:val="0"/>
      <w:bCs w:val="0"/>
      <w:i w:val="0"/>
      <w:iCs w:val="0"/>
      <w:sz w:val="22"/>
      <w:szCs w:val="20"/>
    </w:rPr>
  </w:style>
  <w:style w:type="paragraph" w:styleId="Zarkazkladnhotextu3">
    <w:name w:val="Body Text Indent 3"/>
    <w:basedOn w:val="Normlny"/>
    <w:link w:val="Zarkazkladnhotextu3Char"/>
    <w:rsid w:val="00CB2029"/>
    <w:pPr>
      <w:spacing w:after="120"/>
      <w:ind w:left="283"/>
    </w:pPr>
    <w:rPr>
      <w:sz w:val="16"/>
      <w:szCs w:val="16"/>
    </w:rPr>
  </w:style>
  <w:style w:type="character" w:customStyle="1" w:styleId="Zarkazkladnhotextu3Char">
    <w:name w:val="Zarážka základného textu 3 Char"/>
    <w:link w:val="Zarkazkladnhotextu3"/>
    <w:rsid w:val="00CB2029"/>
    <w:rPr>
      <w:sz w:val="16"/>
      <w:szCs w:val="16"/>
      <w:lang w:val="sk-SK" w:eastAsia="sk-SK" w:bidi="ar-SA"/>
    </w:rPr>
  </w:style>
  <w:style w:type="paragraph" w:styleId="Normlnywebov">
    <w:name w:val="Normal (Web)"/>
    <w:basedOn w:val="Normlny"/>
    <w:rsid w:val="00CB2029"/>
    <w:pPr>
      <w:spacing w:before="100" w:beforeAutospacing="1" w:after="100" w:afterAutospacing="1"/>
    </w:pPr>
  </w:style>
  <w:style w:type="paragraph" w:styleId="Textbubliny">
    <w:name w:val="Balloon Text"/>
    <w:basedOn w:val="Normlny"/>
    <w:semiHidden/>
    <w:rsid w:val="00A32B2C"/>
    <w:rPr>
      <w:rFonts w:ascii="Tahoma" w:hAnsi="Tahoma" w:cs="Tahoma"/>
      <w:sz w:val="16"/>
      <w:szCs w:val="16"/>
    </w:rPr>
  </w:style>
  <w:style w:type="character" w:styleId="Odkaznakomentr">
    <w:name w:val="annotation reference"/>
    <w:uiPriority w:val="99"/>
    <w:semiHidden/>
    <w:rsid w:val="00136217"/>
    <w:rPr>
      <w:sz w:val="16"/>
      <w:szCs w:val="16"/>
    </w:rPr>
  </w:style>
  <w:style w:type="paragraph" w:styleId="Textkomentra">
    <w:name w:val="annotation text"/>
    <w:basedOn w:val="Normlny"/>
    <w:link w:val="TextkomentraChar"/>
    <w:uiPriority w:val="99"/>
    <w:semiHidden/>
    <w:rsid w:val="00136217"/>
    <w:rPr>
      <w:sz w:val="20"/>
      <w:szCs w:val="20"/>
    </w:rPr>
  </w:style>
  <w:style w:type="paragraph" w:styleId="Predmetkomentra">
    <w:name w:val="annotation subject"/>
    <w:basedOn w:val="Textkomentra"/>
    <w:next w:val="Textkomentra"/>
    <w:semiHidden/>
    <w:rsid w:val="00136217"/>
    <w:rPr>
      <w:b/>
      <w:bCs/>
    </w:rPr>
  </w:style>
  <w:style w:type="paragraph" w:styleId="Zarkazkladnhotextu">
    <w:name w:val="Body Text Indent"/>
    <w:basedOn w:val="Normlny"/>
    <w:link w:val="ZarkazkladnhotextuChar"/>
    <w:uiPriority w:val="99"/>
    <w:rsid w:val="00F95B55"/>
    <w:pPr>
      <w:spacing w:after="120"/>
      <w:ind w:left="283"/>
    </w:pPr>
  </w:style>
  <w:style w:type="character" w:styleId="Hypertextovprepojenie">
    <w:name w:val="Hyperlink"/>
    <w:uiPriority w:val="99"/>
    <w:unhideWhenUsed/>
    <w:rsid w:val="00444BC1"/>
    <w:rPr>
      <w:color w:val="0000FF"/>
      <w:u w:val="single"/>
    </w:rPr>
  </w:style>
  <w:style w:type="paragraph" w:styleId="Odsekzoznamu">
    <w:name w:val="List Paragraph"/>
    <w:basedOn w:val="Normlny"/>
    <w:uiPriority w:val="99"/>
    <w:qFormat/>
    <w:rsid w:val="00524A01"/>
    <w:pPr>
      <w:ind w:left="708"/>
    </w:pPr>
  </w:style>
  <w:style w:type="character" w:customStyle="1" w:styleId="TextkomentraChar">
    <w:name w:val="Text komentára Char"/>
    <w:basedOn w:val="Predvolenpsmoodseku"/>
    <w:link w:val="Textkomentra"/>
    <w:uiPriority w:val="99"/>
    <w:semiHidden/>
    <w:locked/>
    <w:rsid w:val="00B743B2"/>
  </w:style>
  <w:style w:type="character" w:customStyle="1" w:styleId="ZarkazkladnhotextuChar">
    <w:name w:val="Zarážka základného textu Char"/>
    <w:basedOn w:val="Predvolenpsmoodseku"/>
    <w:link w:val="Zarkazkladnhotextu"/>
    <w:uiPriority w:val="99"/>
    <w:rsid w:val="00B743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CB2029"/>
    <w:rPr>
      <w:sz w:val="24"/>
      <w:szCs w:val="24"/>
    </w:rPr>
  </w:style>
  <w:style w:type="paragraph" w:styleId="Nadpis1">
    <w:name w:val="heading 1"/>
    <w:basedOn w:val="Normlny"/>
    <w:next w:val="Normlny"/>
    <w:link w:val="Nadpis1Char"/>
    <w:qFormat/>
    <w:rsid w:val="00CB2029"/>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CB2029"/>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rsid w:val="00CB2029"/>
    <w:pPr>
      <w:keepNext/>
      <w:spacing w:before="240" w:after="60"/>
      <w:outlineLvl w:val="2"/>
    </w:pPr>
    <w:rPr>
      <w:rFonts w:ascii="Arial" w:hAnsi="Arial" w:cs="Arial"/>
      <w:b/>
      <w:bCs/>
      <w:sz w:val="26"/>
      <w:szCs w:val="26"/>
    </w:rPr>
  </w:style>
  <w:style w:type="paragraph" w:styleId="Nadpis7">
    <w:name w:val="heading 7"/>
    <w:basedOn w:val="Normlny"/>
    <w:next w:val="Normlny"/>
    <w:link w:val="Nadpis7Char"/>
    <w:qFormat/>
    <w:rsid w:val="00CB2029"/>
    <w:pPr>
      <w:keepNext/>
      <w:jc w:val="center"/>
      <w:outlineLvl w:val="6"/>
    </w:pPr>
    <w:rPr>
      <w:b/>
      <w:szCs w:val="20"/>
      <w:lang w:eastAsia="cs-CZ"/>
    </w:rPr>
  </w:style>
  <w:style w:type="paragraph" w:styleId="Nadpis9">
    <w:name w:val="heading 9"/>
    <w:basedOn w:val="Normlny"/>
    <w:next w:val="Normlny"/>
    <w:link w:val="Nadpis9Char"/>
    <w:qFormat/>
    <w:rsid w:val="00CB2029"/>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CB2029"/>
    <w:rPr>
      <w:rFonts w:ascii="Arial" w:hAnsi="Arial" w:cs="Arial"/>
      <w:b/>
      <w:bCs/>
      <w:kern w:val="32"/>
      <w:sz w:val="32"/>
      <w:szCs w:val="32"/>
      <w:lang w:val="sk-SK" w:eastAsia="sk-SK" w:bidi="ar-SA"/>
    </w:rPr>
  </w:style>
  <w:style w:type="character" w:customStyle="1" w:styleId="Nadpis2Char">
    <w:name w:val="Nadpis 2 Char"/>
    <w:link w:val="Nadpis2"/>
    <w:rsid w:val="00CB2029"/>
    <w:rPr>
      <w:rFonts w:ascii="Arial" w:hAnsi="Arial" w:cs="Arial"/>
      <w:b/>
      <w:bCs/>
      <w:i/>
      <w:iCs/>
      <w:sz w:val="28"/>
      <w:szCs w:val="28"/>
      <w:lang w:val="sk-SK" w:eastAsia="sk-SK" w:bidi="ar-SA"/>
    </w:rPr>
  </w:style>
  <w:style w:type="character" w:customStyle="1" w:styleId="Nadpis3Char">
    <w:name w:val="Nadpis 3 Char"/>
    <w:link w:val="Nadpis3"/>
    <w:rsid w:val="00CB2029"/>
    <w:rPr>
      <w:rFonts w:ascii="Arial" w:hAnsi="Arial" w:cs="Arial"/>
      <w:b/>
      <w:bCs/>
      <w:sz w:val="26"/>
      <w:szCs w:val="26"/>
      <w:lang w:val="sk-SK" w:eastAsia="sk-SK" w:bidi="ar-SA"/>
    </w:rPr>
  </w:style>
  <w:style w:type="character" w:customStyle="1" w:styleId="Nadpis7Char">
    <w:name w:val="Nadpis 7 Char"/>
    <w:link w:val="Nadpis7"/>
    <w:rsid w:val="00CB2029"/>
    <w:rPr>
      <w:b/>
      <w:sz w:val="24"/>
      <w:lang w:val="sk-SK" w:eastAsia="cs-CZ" w:bidi="ar-SA"/>
    </w:rPr>
  </w:style>
  <w:style w:type="character" w:customStyle="1" w:styleId="Nadpis9Char">
    <w:name w:val="Nadpis 9 Char"/>
    <w:link w:val="Nadpis9"/>
    <w:rsid w:val="00CB2029"/>
    <w:rPr>
      <w:rFonts w:ascii="Arial" w:hAnsi="Arial" w:cs="Arial"/>
      <w:sz w:val="22"/>
      <w:szCs w:val="22"/>
      <w:lang w:val="sk-SK" w:eastAsia="cs-CZ" w:bidi="ar-SA"/>
    </w:rPr>
  </w:style>
  <w:style w:type="paragraph" w:styleId="Textpoznmkypodiarou">
    <w:name w:val="footnote text"/>
    <w:aliases w:val="Text poznámky pod čiarou 007"/>
    <w:basedOn w:val="Normlny"/>
    <w:link w:val="TextpoznmkypodiarouChar"/>
    <w:semiHidden/>
    <w:rsid w:val="00CB2029"/>
    <w:rPr>
      <w:sz w:val="20"/>
      <w:szCs w:val="20"/>
    </w:rPr>
  </w:style>
  <w:style w:type="character" w:customStyle="1" w:styleId="TextpoznmkypodiarouChar">
    <w:name w:val="Text poznámky pod čiarou Char"/>
    <w:aliases w:val="Text poznámky pod čiarou 007 Char"/>
    <w:link w:val="Textpoznmkypodiarou"/>
    <w:semiHidden/>
    <w:rsid w:val="00CB2029"/>
    <w:rPr>
      <w:lang w:val="sk-SK" w:eastAsia="sk-SK" w:bidi="ar-SA"/>
    </w:rPr>
  </w:style>
  <w:style w:type="paragraph" w:styleId="Hlavika">
    <w:name w:val="header"/>
    <w:basedOn w:val="Normlny"/>
    <w:link w:val="HlavikaChar"/>
    <w:uiPriority w:val="99"/>
    <w:rsid w:val="00CB2029"/>
    <w:pPr>
      <w:tabs>
        <w:tab w:val="center" w:pos="4536"/>
        <w:tab w:val="right" w:pos="9072"/>
      </w:tabs>
    </w:pPr>
  </w:style>
  <w:style w:type="character" w:customStyle="1" w:styleId="HlavikaChar">
    <w:name w:val="Hlavička Char"/>
    <w:link w:val="Hlavika"/>
    <w:uiPriority w:val="99"/>
    <w:rsid w:val="00CB2029"/>
    <w:rPr>
      <w:sz w:val="24"/>
      <w:szCs w:val="24"/>
      <w:lang w:val="sk-SK" w:eastAsia="sk-SK" w:bidi="ar-SA"/>
    </w:rPr>
  </w:style>
  <w:style w:type="paragraph" w:styleId="Pta">
    <w:name w:val="footer"/>
    <w:basedOn w:val="Normlny"/>
    <w:link w:val="PtaChar"/>
    <w:rsid w:val="00CB2029"/>
    <w:pPr>
      <w:tabs>
        <w:tab w:val="center" w:pos="4536"/>
        <w:tab w:val="right" w:pos="9072"/>
      </w:tabs>
    </w:pPr>
  </w:style>
  <w:style w:type="character" w:customStyle="1" w:styleId="PtaChar">
    <w:name w:val="Päta Char"/>
    <w:link w:val="Pta"/>
    <w:rsid w:val="00CB2029"/>
    <w:rPr>
      <w:sz w:val="24"/>
      <w:szCs w:val="24"/>
      <w:lang w:val="sk-SK" w:eastAsia="sk-SK" w:bidi="ar-SA"/>
    </w:rPr>
  </w:style>
  <w:style w:type="paragraph" w:styleId="Zkladntext">
    <w:name w:val="Body Text"/>
    <w:basedOn w:val="Normlny"/>
    <w:link w:val="ZkladntextChar"/>
    <w:rsid w:val="00CB2029"/>
    <w:pPr>
      <w:spacing w:after="120"/>
    </w:pPr>
  </w:style>
  <w:style w:type="character" w:customStyle="1" w:styleId="ZkladntextChar">
    <w:name w:val="Základný text Char"/>
    <w:link w:val="Zkladntext"/>
    <w:rsid w:val="00CB2029"/>
    <w:rPr>
      <w:sz w:val="24"/>
      <w:szCs w:val="24"/>
      <w:lang w:val="sk-SK" w:eastAsia="sk-SK" w:bidi="ar-SA"/>
    </w:rPr>
  </w:style>
  <w:style w:type="character" w:styleId="slostrany">
    <w:name w:val="page number"/>
    <w:basedOn w:val="Predvolenpsmoodseku"/>
    <w:rsid w:val="00CB2029"/>
  </w:style>
  <w:style w:type="paragraph" w:customStyle="1" w:styleId="NADP">
    <w:name w:val="NADP."/>
    <w:basedOn w:val="Normlny"/>
    <w:rsid w:val="00CB2029"/>
    <w:pPr>
      <w:numPr>
        <w:ilvl w:val="1"/>
        <w:numId w:val="15"/>
      </w:numPr>
      <w:spacing w:line="360" w:lineRule="auto"/>
      <w:jc w:val="both"/>
    </w:pPr>
    <w:rPr>
      <w:rFonts w:ascii="Arial" w:hAnsi="Arial"/>
      <w:b/>
      <w:szCs w:val="20"/>
      <w:u w:val="single"/>
    </w:rPr>
  </w:style>
  <w:style w:type="paragraph" w:customStyle="1" w:styleId="ODS">
    <w:name w:val="ODS."/>
    <w:basedOn w:val="Nadpis2"/>
    <w:rsid w:val="00CB2029"/>
    <w:pPr>
      <w:numPr>
        <w:ilvl w:val="2"/>
        <w:numId w:val="15"/>
      </w:numPr>
      <w:tabs>
        <w:tab w:val="clear" w:pos="1418"/>
        <w:tab w:val="num" w:pos="680"/>
      </w:tabs>
      <w:spacing w:before="0" w:after="0" w:line="360" w:lineRule="auto"/>
      <w:ind w:left="680" w:hanging="680"/>
      <w:jc w:val="both"/>
    </w:pPr>
    <w:rPr>
      <w:rFonts w:cs="Times New Roman"/>
      <w:b w:val="0"/>
      <w:bCs w:val="0"/>
      <w:i w:val="0"/>
      <w:iCs w:val="0"/>
      <w:sz w:val="22"/>
      <w:szCs w:val="20"/>
    </w:rPr>
  </w:style>
  <w:style w:type="paragraph" w:styleId="Zarkazkladnhotextu3">
    <w:name w:val="Body Text Indent 3"/>
    <w:basedOn w:val="Normlny"/>
    <w:link w:val="Zarkazkladnhotextu3Char"/>
    <w:rsid w:val="00CB2029"/>
    <w:pPr>
      <w:spacing w:after="120"/>
      <w:ind w:left="283"/>
    </w:pPr>
    <w:rPr>
      <w:sz w:val="16"/>
      <w:szCs w:val="16"/>
    </w:rPr>
  </w:style>
  <w:style w:type="character" w:customStyle="1" w:styleId="Zarkazkladnhotextu3Char">
    <w:name w:val="Zarážka základného textu 3 Char"/>
    <w:link w:val="Zarkazkladnhotextu3"/>
    <w:rsid w:val="00CB2029"/>
    <w:rPr>
      <w:sz w:val="16"/>
      <w:szCs w:val="16"/>
      <w:lang w:val="sk-SK" w:eastAsia="sk-SK" w:bidi="ar-SA"/>
    </w:rPr>
  </w:style>
  <w:style w:type="paragraph" w:styleId="Normlnywebov">
    <w:name w:val="Normal (Web)"/>
    <w:basedOn w:val="Normlny"/>
    <w:rsid w:val="00CB2029"/>
    <w:pPr>
      <w:spacing w:before="100" w:beforeAutospacing="1" w:after="100" w:afterAutospacing="1"/>
    </w:pPr>
  </w:style>
  <w:style w:type="paragraph" w:styleId="Textbubliny">
    <w:name w:val="Balloon Text"/>
    <w:basedOn w:val="Normlny"/>
    <w:semiHidden/>
    <w:rsid w:val="00A32B2C"/>
    <w:rPr>
      <w:rFonts w:ascii="Tahoma" w:hAnsi="Tahoma" w:cs="Tahoma"/>
      <w:sz w:val="16"/>
      <w:szCs w:val="16"/>
    </w:rPr>
  </w:style>
  <w:style w:type="character" w:styleId="Odkaznakomentr">
    <w:name w:val="annotation reference"/>
    <w:uiPriority w:val="99"/>
    <w:semiHidden/>
    <w:rsid w:val="00136217"/>
    <w:rPr>
      <w:sz w:val="16"/>
      <w:szCs w:val="16"/>
    </w:rPr>
  </w:style>
  <w:style w:type="paragraph" w:styleId="Textkomentra">
    <w:name w:val="annotation text"/>
    <w:basedOn w:val="Normlny"/>
    <w:link w:val="TextkomentraChar"/>
    <w:uiPriority w:val="99"/>
    <w:semiHidden/>
    <w:rsid w:val="00136217"/>
    <w:rPr>
      <w:sz w:val="20"/>
      <w:szCs w:val="20"/>
    </w:rPr>
  </w:style>
  <w:style w:type="paragraph" w:styleId="Predmetkomentra">
    <w:name w:val="annotation subject"/>
    <w:basedOn w:val="Textkomentra"/>
    <w:next w:val="Textkomentra"/>
    <w:semiHidden/>
    <w:rsid w:val="00136217"/>
    <w:rPr>
      <w:b/>
      <w:bCs/>
    </w:rPr>
  </w:style>
  <w:style w:type="paragraph" w:styleId="Zarkazkladnhotextu">
    <w:name w:val="Body Text Indent"/>
    <w:basedOn w:val="Normlny"/>
    <w:link w:val="ZarkazkladnhotextuChar"/>
    <w:uiPriority w:val="99"/>
    <w:rsid w:val="00F95B55"/>
    <w:pPr>
      <w:spacing w:after="120"/>
      <w:ind w:left="283"/>
    </w:pPr>
  </w:style>
  <w:style w:type="character" w:styleId="Hypertextovprepojenie">
    <w:name w:val="Hyperlink"/>
    <w:uiPriority w:val="99"/>
    <w:unhideWhenUsed/>
    <w:rsid w:val="00444BC1"/>
    <w:rPr>
      <w:color w:val="0000FF"/>
      <w:u w:val="single"/>
    </w:rPr>
  </w:style>
  <w:style w:type="paragraph" w:styleId="Odsekzoznamu">
    <w:name w:val="List Paragraph"/>
    <w:basedOn w:val="Normlny"/>
    <w:uiPriority w:val="99"/>
    <w:qFormat/>
    <w:rsid w:val="00524A01"/>
    <w:pPr>
      <w:ind w:left="708"/>
    </w:pPr>
  </w:style>
  <w:style w:type="character" w:customStyle="1" w:styleId="TextkomentraChar">
    <w:name w:val="Text komentára Char"/>
    <w:basedOn w:val="Predvolenpsmoodseku"/>
    <w:link w:val="Textkomentra"/>
    <w:uiPriority w:val="99"/>
    <w:semiHidden/>
    <w:locked/>
    <w:rsid w:val="00B743B2"/>
  </w:style>
  <w:style w:type="character" w:customStyle="1" w:styleId="ZarkazkladnhotextuChar">
    <w:name w:val="Zarážka základného textu Char"/>
    <w:basedOn w:val="Predvolenpsmoodseku"/>
    <w:link w:val="Zarkazkladnhotextu"/>
    <w:uiPriority w:val="99"/>
    <w:rsid w:val="00B743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alnefondy.sk/Documents/2007-2013/Legislativa%20ES/1083-2006.SLOV.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D:\Documents%20and%20Settings\jozef.rosko\Desktop\Pr&#237;loha%20&#269;%20%201%20VP%20k%20rozhodnutiu%20o%20schvaleni%20ZoNFP%20%20mimo%20TA.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economy.gov.sk/photos/europskaunia/EuropeFlag.jpg" TargetMode="Externa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trukturalnefondy.sk/Documents/2007-2013/Legislativa%20ES/1083-2006.SLOV.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2E9681-0C8D-4880-8713-7B1FBECF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17444</Words>
  <Characters>108875</Characters>
  <Application>Microsoft Office Word</Application>
  <DocSecurity>0</DocSecurity>
  <Lines>907</Lines>
  <Paragraphs>252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MZP</Company>
  <LinksUpToDate>false</LinksUpToDate>
  <CharactersWithSpaces>126067</CharactersWithSpaces>
  <SharedDoc>false</SharedDoc>
  <HLinks>
    <vt:vector size="30" baseType="variant">
      <vt:variant>
        <vt:i4>8060963</vt:i4>
      </vt:variant>
      <vt:variant>
        <vt:i4>9</vt:i4>
      </vt:variant>
      <vt:variant>
        <vt:i4>0</vt:i4>
      </vt:variant>
      <vt:variant>
        <vt:i4>5</vt:i4>
      </vt:variant>
      <vt:variant>
        <vt:lpwstr>http://www.opzp.sk/</vt:lpwstr>
      </vt:variant>
      <vt:variant>
        <vt:lpwstr/>
      </vt:variant>
      <vt:variant>
        <vt:i4>25821558</vt:i4>
      </vt:variant>
      <vt:variant>
        <vt:i4>6</vt:i4>
      </vt:variant>
      <vt:variant>
        <vt:i4>0</vt:i4>
      </vt:variant>
      <vt:variant>
        <vt:i4>5</vt:i4>
      </vt:variant>
      <vt:variant>
        <vt:lpwstr/>
      </vt:variant>
      <vt:variant>
        <vt:lpwstr>_Článok_9_UKONČENIE</vt:lpwstr>
      </vt:variant>
      <vt:variant>
        <vt:i4>6029397</vt:i4>
      </vt:variant>
      <vt:variant>
        <vt:i4>3</vt:i4>
      </vt:variant>
      <vt:variant>
        <vt:i4>0</vt:i4>
      </vt:variant>
      <vt:variant>
        <vt:i4>5</vt:i4>
      </vt:variant>
      <vt:variant>
        <vt:lpwstr>http://www.strukturalnefondy.sk/Documents/2007-2013/Legislativa ES/1083-2006.SLOV.pdf</vt:lpwstr>
      </vt:variant>
      <vt:variant>
        <vt:lpwstr/>
      </vt:variant>
      <vt:variant>
        <vt:i4>6029397</vt:i4>
      </vt:variant>
      <vt:variant>
        <vt:i4>0</vt:i4>
      </vt:variant>
      <vt:variant>
        <vt:i4>0</vt:i4>
      </vt:variant>
      <vt:variant>
        <vt:i4>5</vt:i4>
      </vt:variant>
      <vt:variant>
        <vt:lpwstr>http://www.strukturalnefondy.sk/Documents/2007-2013/Legislativa ES/1083-2006.SLOV.pdf</vt:lpwstr>
      </vt:variant>
      <vt:variant>
        <vt:lpwstr/>
      </vt:variant>
      <vt:variant>
        <vt:i4>5439570</vt:i4>
      </vt:variant>
      <vt:variant>
        <vt:i4>-1</vt:i4>
      </vt:variant>
      <vt:variant>
        <vt:i4>1029</vt:i4>
      </vt:variant>
      <vt:variant>
        <vt:i4>1</vt:i4>
      </vt:variant>
      <vt:variant>
        <vt:lpwstr>http://www.economy.gov.sk/photos/europskaunia/EuropeFlag.jpg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MŽP SR</dc:creator>
  <cp:lastModifiedBy>Bobiš Marek</cp:lastModifiedBy>
  <cp:revision>3</cp:revision>
  <dcterms:created xsi:type="dcterms:W3CDTF">2013-08-09T14:35:00Z</dcterms:created>
  <dcterms:modified xsi:type="dcterms:W3CDTF">2013-10-07T07:16:00Z</dcterms:modified>
</cp:coreProperties>
</file>